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036D27" w:rsidRDefault="00E0255D"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Universitatea de Vest din Timi</w:t>
            </w:r>
            <w:r w:rsidR="00C4385C" w:rsidRPr="00036D27">
              <w:rPr>
                <w:rFonts w:asciiTheme="minorHAnsi" w:hAnsiTheme="minorHAnsi" w:cstheme="minorHAnsi"/>
                <w:lang w:val="ro-RO"/>
              </w:rPr>
              <w:t>ș</w:t>
            </w:r>
            <w:r w:rsidRPr="00036D27">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7042C48B" w:rsidR="00E0255D" w:rsidRPr="00036D27" w:rsidRDefault="00036D27"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Facultatea de Sociologie și Psihologie</w:t>
            </w:r>
          </w:p>
        </w:tc>
      </w:tr>
      <w:tr w:rsidR="00E0255D" w:rsidRPr="00C4385C" w14:paraId="3E2ECC7F" w14:textId="77777777" w:rsidTr="00080D22">
        <w:tc>
          <w:tcPr>
            <w:tcW w:w="1907" w:type="pct"/>
            <w:vAlign w:val="center"/>
          </w:tcPr>
          <w:p w14:paraId="22160B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57B19945" w:rsidR="00E0255D" w:rsidRPr="00036D27" w:rsidRDefault="00036D27"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Asistență Socială</w:t>
            </w:r>
          </w:p>
        </w:tc>
      </w:tr>
      <w:tr w:rsidR="00E0255D" w:rsidRPr="00C4385C" w14:paraId="38E2999E" w14:textId="77777777" w:rsidTr="00080D22">
        <w:tc>
          <w:tcPr>
            <w:tcW w:w="1907" w:type="pct"/>
            <w:vAlign w:val="center"/>
          </w:tcPr>
          <w:p w14:paraId="2467FE5A"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2390365A" w:rsidR="00E0255D" w:rsidRPr="00036D27" w:rsidRDefault="00036D27"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Asistență Socială</w:t>
            </w:r>
          </w:p>
        </w:tc>
      </w:tr>
      <w:tr w:rsidR="00E0255D" w:rsidRPr="00C4385C" w14:paraId="7410FBFB" w14:textId="77777777" w:rsidTr="00080D22">
        <w:tc>
          <w:tcPr>
            <w:tcW w:w="1907" w:type="pct"/>
            <w:vAlign w:val="center"/>
          </w:tcPr>
          <w:p w14:paraId="682C127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51815892" w:rsidR="00E0255D" w:rsidRPr="00036D27" w:rsidRDefault="00036D27" w:rsidP="00080D22">
            <w:pPr>
              <w:pStyle w:val="NoSpacing"/>
              <w:spacing w:line="276" w:lineRule="auto"/>
              <w:rPr>
                <w:rFonts w:asciiTheme="minorHAnsi" w:hAnsiTheme="minorHAnsi" w:cstheme="minorHAnsi"/>
                <w:lang w:val="ro-RO"/>
              </w:rPr>
            </w:pPr>
            <w:r w:rsidRPr="00036D27">
              <w:rPr>
                <w:rFonts w:asciiTheme="minorHAnsi" w:hAnsiTheme="minorHAnsi" w:cstheme="minorHAnsi"/>
                <w:lang w:val="ro-RO"/>
              </w:rPr>
              <w:t>Masterat</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5B826330" w14:textId="77777777" w:rsidR="00036D27" w:rsidRPr="00036D27" w:rsidRDefault="00036D27" w:rsidP="00036D27">
            <w:pPr>
              <w:pStyle w:val="NoSpacing"/>
              <w:spacing w:line="276" w:lineRule="auto"/>
              <w:rPr>
                <w:rFonts w:asciiTheme="minorHAnsi" w:hAnsiTheme="minorHAnsi" w:cstheme="minorHAnsi"/>
                <w:lang w:val="ro-RO"/>
              </w:rPr>
            </w:pPr>
            <w:r w:rsidRPr="00036D27">
              <w:rPr>
                <w:rFonts w:asciiTheme="minorHAnsi" w:hAnsiTheme="minorHAnsi" w:cstheme="minorHAnsi"/>
                <w:lang w:val="ro-RO"/>
              </w:rPr>
              <w:t xml:space="preserve">Management și supervizare în bunăstarea copilului și a familiei </w:t>
            </w:r>
          </w:p>
          <w:p w14:paraId="3423FEC2" w14:textId="77777777" w:rsidR="00036D27" w:rsidRPr="00036D27" w:rsidRDefault="00036D27" w:rsidP="00036D27">
            <w:pPr>
              <w:pStyle w:val="NoSpacing"/>
              <w:spacing w:line="276" w:lineRule="auto"/>
              <w:rPr>
                <w:rFonts w:asciiTheme="minorHAnsi" w:hAnsiTheme="minorHAnsi" w:cstheme="minorHAnsi"/>
                <w:lang w:val="ro-RO"/>
              </w:rPr>
            </w:pPr>
            <w:r w:rsidRPr="00036D27">
              <w:rPr>
                <w:rFonts w:asciiTheme="minorHAnsi" w:hAnsiTheme="minorHAnsi" w:cstheme="minorHAnsi"/>
                <w:lang w:val="ro-RO"/>
              </w:rPr>
              <w:t>• Supervizor în servicii sociale - Cod COR 263513</w:t>
            </w:r>
          </w:p>
          <w:p w14:paraId="6C296979" w14:textId="63F1158B" w:rsidR="00E0255D" w:rsidRPr="00036D27" w:rsidRDefault="00036D27" w:rsidP="00036D27">
            <w:pPr>
              <w:pStyle w:val="NoSpacing"/>
              <w:spacing w:line="276" w:lineRule="auto"/>
              <w:rPr>
                <w:rFonts w:asciiTheme="minorHAnsi" w:hAnsiTheme="minorHAnsi" w:cstheme="minorHAnsi"/>
                <w:lang w:val="ro-RO"/>
              </w:rPr>
            </w:pPr>
            <w:r w:rsidRPr="00036D27">
              <w:rPr>
                <w:rFonts w:asciiTheme="minorHAnsi" w:hAnsiTheme="minorHAnsi" w:cstheme="minorHAnsi"/>
              </w:rPr>
              <w:t>• Inspector social - Cod COR 263512</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72ACA188" w:rsidR="00E0255D" w:rsidRPr="00C4385C" w:rsidRDefault="00BD629B"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Managementul conflictului</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4D9F4609" w:rsidR="00E0255D" w:rsidRPr="00C4385C" w:rsidRDefault="00AE16E4" w:rsidP="00080D22">
            <w:pPr>
              <w:pStyle w:val="NoSpacing"/>
              <w:spacing w:line="276" w:lineRule="auto"/>
              <w:rPr>
                <w:rFonts w:asciiTheme="minorHAnsi" w:hAnsiTheme="minorHAnsi" w:cstheme="minorHAnsi"/>
                <w:lang w:val="ro-RO"/>
              </w:rPr>
            </w:pPr>
            <w:r>
              <w:rPr>
                <w:rFonts w:asciiTheme="minorHAnsi" w:hAnsiTheme="minorHAnsi" w:cstheme="minorHAnsi"/>
                <w:lang w:val="ro-RO"/>
              </w:rPr>
              <w:t>Cosmin Goian</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3F0A2166" w:rsidR="00E0255D" w:rsidRPr="00C4385C" w:rsidRDefault="00AE16E4" w:rsidP="00080D22">
            <w:pPr>
              <w:pStyle w:val="NoSpacing"/>
              <w:spacing w:line="276" w:lineRule="auto"/>
              <w:rPr>
                <w:rFonts w:asciiTheme="minorHAnsi" w:hAnsiTheme="minorHAnsi" w:cstheme="minorHAnsi"/>
                <w:lang w:val="ro-RO"/>
              </w:rPr>
            </w:pPr>
            <w:r>
              <w:rPr>
                <w:rFonts w:asciiTheme="minorHAnsi" w:hAnsiTheme="minorHAnsi" w:cstheme="minorHAnsi"/>
                <w:lang w:val="ro-RO"/>
              </w:rPr>
              <w:t>Loreni Baciu</w:t>
            </w:r>
          </w:p>
        </w:tc>
      </w:tr>
      <w:tr w:rsidR="00E0255D" w:rsidRPr="00C4385C" w14:paraId="2D85BC83" w14:textId="77777777" w:rsidTr="00C4385C">
        <w:tc>
          <w:tcPr>
            <w:tcW w:w="1843" w:type="dxa"/>
          </w:tcPr>
          <w:p w14:paraId="7473A70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7066AEF3" w:rsidR="00E0255D" w:rsidRPr="00C4385C" w:rsidRDefault="00BD629B" w:rsidP="00080D22">
            <w:pPr>
              <w:pStyle w:val="NoSpacing"/>
              <w:spacing w:line="276" w:lineRule="auto"/>
              <w:rPr>
                <w:rFonts w:asciiTheme="minorHAnsi" w:hAnsiTheme="minorHAnsi" w:cstheme="minorHAnsi"/>
                <w:lang w:val="ro-RO"/>
              </w:rPr>
            </w:pPr>
            <w:r>
              <w:rPr>
                <w:rFonts w:asciiTheme="minorHAnsi" w:hAnsiTheme="minorHAnsi" w:cstheme="minorHAnsi"/>
                <w:lang w:val="ro-RO"/>
              </w:rPr>
              <w:t>II</w:t>
            </w:r>
          </w:p>
        </w:tc>
        <w:tc>
          <w:tcPr>
            <w:tcW w:w="1701" w:type="dxa"/>
            <w:gridSpan w:val="2"/>
          </w:tcPr>
          <w:p w14:paraId="50554F01"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2EE9CE37" w:rsidR="00E0255D" w:rsidRPr="00C4385C" w:rsidRDefault="00BD629B" w:rsidP="00080D22">
            <w:pPr>
              <w:pStyle w:val="NoSpacing"/>
              <w:spacing w:line="276" w:lineRule="auto"/>
              <w:rPr>
                <w:rFonts w:asciiTheme="minorHAnsi" w:hAnsiTheme="minorHAnsi" w:cstheme="minorHAnsi"/>
                <w:lang w:val="ro-RO"/>
              </w:rPr>
            </w:pPr>
            <w:r>
              <w:rPr>
                <w:rFonts w:asciiTheme="minorHAnsi" w:hAnsiTheme="minorHAnsi" w:cstheme="minorHAnsi"/>
                <w:lang w:val="ro-RO"/>
              </w:rPr>
              <w:t>II</w:t>
            </w:r>
          </w:p>
        </w:tc>
        <w:tc>
          <w:tcPr>
            <w:tcW w:w="1651" w:type="dxa"/>
          </w:tcPr>
          <w:p w14:paraId="5BBCC7D4" w14:textId="427A378A" w:rsidR="00E0255D" w:rsidRPr="00C4385C" w:rsidRDefault="00C4385C" w:rsidP="00080D22">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2807EA5B" w:rsidR="00E0255D" w:rsidRPr="00C4385C" w:rsidRDefault="00BD629B" w:rsidP="00080D22">
            <w:pPr>
              <w:pStyle w:val="NoSpacing"/>
              <w:spacing w:line="276" w:lineRule="auto"/>
              <w:rPr>
                <w:rFonts w:asciiTheme="minorHAnsi" w:hAnsiTheme="minorHAnsi" w:cstheme="minorHAnsi"/>
                <w:lang w:val="ro-RO"/>
              </w:rPr>
            </w:pPr>
            <w:r>
              <w:rPr>
                <w:rFonts w:asciiTheme="minorHAnsi" w:hAnsiTheme="minorHAnsi" w:cstheme="minorHAnsi"/>
                <w:lang w:val="ro-RO"/>
              </w:rPr>
              <w:t>E</w:t>
            </w:r>
            <w:r w:rsidR="00AE16E4">
              <w:rPr>
                <w:rStyle w:val="FootnoteReference"/>
                <w:rFonts w:asciiTheme="minorHAnsi" w:hAnsiTheme="minorHAnsi"/>
                <w:lang w:val="ro-RO"/>
              </w:rPr>
              <w:footnoteReference w:id="1"/>
            </w:r>
          </w:p>
        </w:tc>
        <w:tc>
          <w:tcPr>
            <w:tcW w:w="1839" w:type="dxa"/>
          </w:tcPr>
          <w:p w14:paraId="7C0DE4CB"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7AA67806" w:rsidR="00E0255D" w:rsidRPr="00C4385C" w:rsidRDefault="00E0255D" w:rsidP="00080D22">
            <w:pPr>
              <w:pStyle w:val="NoSpacing"/>
              <w:spacing w:line="276" w:lineRule="auto"/>
              <w:rPr>
                <w:rFonts w:asciiTheme="minorHAnsi" w:hAnsiTheme="minorHAnsi" w:cstheme="minorHAnsi"/>
                <w:lang w:val="ro-RO"/>
              </w:rPr>
            </w:pPr>
          </w:p>
        </w:tc>
      </w:tr>
    </w:tbl>
    <w:p w14:paraId="7E9DBA76" w14:textId="77777777" w:rsidR="00E0255D" w:rsidRPr="00C4385C" w:rsidRDefault="00E0255D" w:rsidP="00E0255D">
      <w:pPr>
        <w:rPr>
          <w:rFonts w:asciiTheme="minorHAnsi" w:hAnsiTheme="minorHAnsi" w:cstheme="minorHAnsi"/>
        </w:rPr>
      </w:pPr>
    </w:p>
    <w:p w14:paraId="04074F03" w14:textId="0F81E20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r w:rsidR="00AE16E4">
        <w:rPr>
          <w:rStyle w:val="FootnoteReference"/>
          <w:rFonts w:asciiTheme="minorHAnsi" w:hAnsiTheme="minorHAns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385C" w14:paraId="5B1575BC" w14:textId="77777777" w:rsidTr="00802D13">
        <w:tc>
          <w:tcPr>
            <w:tcW w:w="3681"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211093AC" w:rsidR="00E0255D" w:rsidRPr="00C4385C" w:rsidRDefault="007C6CA3" w:rsidP="00080D22">
            <w:pPr>
              <w:pStyle w:val="NoSpacing"/>
              <w:spacing w:line="276" w:lineRule="auto"/>
              <w:rPr>
                <w:rFonts w:asciiTheme="minorHAnsi" w:hAnsiTheme="minorHAnsi" w:cstheme="minorHAnsi"/>
                <w:lang w:val="ro-RO"/>
              </w:rPr>
            </w:pPr>
            <w:r>
              <w:rPr>
                <w:rFonts w:asciiTheme="minorHAnsi" w:hAnsiTheme="minorHAnsi" w:cstheme="minorHAnsi"/>
                <w:lang w:val="ro-RO"/>
              </w:rPr>
              <w:t>4</w:t>
            </w:r>
          </w:p>
        </w:tc>
        <w:tc>
          <w:tcPr>
            <w:tcW w:w="1985"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13FDE72F" w:rsidR="00E0255D" w:rsidRPr="00C4385C" w:rsidRDefault="007C6CA3"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2315"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0E9AA44F" w:rsidR="00E0255D" w:rsidRPr="00C4385C" w:rsidRDefault="007C6CA3"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1D8AE468" w14:textId="77777777" w:rsidTr="00802D13">
        <w:tc>
          <w:tcPr>
            <w:tcW w:w="3681"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1BAD87A0" w:rsidR="00E0255D" w:rsidRPr="00C4385C" w:rsidRDefault="001416E5" w:rsidP="00080D22">
            <w:pPr>
              <w:pStyle w:val="NoSpacing"/>
              <w:spacing w:line="276" w:lineRule="auto"/>
              <w:rPr>
                <w:rFonts w:asciiTheme="minorHAnsi" w:hAnsiTheme="minorHAnsi" w:cstheme="minorHAnsi"/>
                <w:lang w:val="ro-RO"/>
              </w:rPr>
            </w:pPr>
            <w:r>
              <w:rPr>
                <w:rFonts w:asciiTheme="minorHAnsi" w:hAnsiTheme="minorHAnsi" w:cstheme="minorHAnsi"/>
                <w:lang w:val="ro-RO"/>
              </w:rPr>
              <w:t>48</w:t>
            </w:r>
          </w:p>
        </w:tc>
        <w:tc>
          <w:tcPr>
            <w:tcW w:w="1985"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295B9A44" w:rsidR="00E0255D" w:rsidRPr="00C4385C" w:rsidRDefault="001416E5" w:rsidP="00080D22">
            <w:pPr>
              <w:pStyle w:val="NoSpacing"/>
              <w:spacing w:line="276" w:lineRule="auto"/>
              <w:rPr>
                <w:rFonts w:asciiTheme="minorHAnsi" w:hAnsiTheme="minorHAnsi" w:cstheme="minorHAnsi"/>
                <w:lang w:val="ro-RO"/>
              </w:rPr>
            </w:pPr>
            <w:r>
              <w:rPr>
                <w:rFonts w:asciiTheme="minorHAnsi" w:hAnsiTheme="minorHAnsi" w:cstheme="minorHAnsi"/>
                <w:lang w:val="ro-RO"/>
              </w:rPr>
              <w:t>24</w:t>
            </w:r>
          </w:p>
        </w:tc>
        <w:tc>
          <w:tcPr>
            <w:tcW w:w="2315"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07BA96CE" w:rsidR="00E0255D" w:rsidRPr="00C4385C" w:rsidRDefault="001416E5" w:rsidP="00080D22">
            <w:pPr>
              <w:pStyle w:val="NoSpacing"/>
              <w:spacing w:line="276" w:lineRule="auto"/>
              <w:rPr>
                <w:rFonts w:asciiTheme="minorHAnsi" w:hAnsiTheme="minorHAnsi" w:cstheme="minorHAnsi"/>
                <w:lang w:val="ro-RO"/>
              </w:rPr>
            </w:pPr>
            <w:r>
              <w:rPr>
                <w:rFonts w:asciiTheme="minorHAnsi" w:hAnsiTheme="minorHAnsi" w:cstheme="minorHAnsi"/>
                <w:lang w:val="ro-RO"/>
              </w:rPr>
              <w:t>24</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38F3CEBE" w:rsidR="00E0255D" w:rsidRPr="00C4385C" w:rsidRDefault="00012C17" w:rsidP="00080D22">
            <w:pPr>
              <w:pStyle w:val="NoSpacing"/>
              <w:spacing w:line="276" w:lineRule="auto"/>
              <w:rPr>
                <w:rFonts w:asciiTheme="minorHAnsi" w:hAnsiTheme="minorHAnsi" w:cstheme="minorHAnsi"/>
                <w:lang w:val="ro-RO"/>
              </w:rPr>
            </w:pPr>
            <w:r>
              <w:rPr>
                <w:rFonts w:asciiTheme="minorHAnsi" w:hAnsiTheme="minorHAnsi" w:cstheme="minorHAnsi"/>
                <w:lang w:val="ro-RO"/>
              </w:rPr>
              <w:t>40</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051BA9BC" w:rsidR="00E0255D" w:rsidRPr="00C4385C" w:rsidRDefault="00012C17" w:rsidP="00080D22">
            <w:pPr>
              <w:pStyle w:val="NoSpacing"/>
              <w:spacing w:line="276" w:lineRule="auto"/>
              <w:rPr>
                <w:rFonts w:asciiTheme="minorHAnsi" w:hAnsiTheme="minorHAnsi" w:cstheme="minorHAnsi"/>
                <w:lang w:val="ro-RO"/>
              </w:rPr>
            </w:pPr>
            <w:r>
              <w:rPr>
                <w:rFonts w:asciiTheme="minorHAnsi" w:hAnsiTheme="minorHAnsi" w:cstheme="minorHAnsi"/>
                <w:lang w:val="ro-RO"/>
              </w:rPr>
              <w:t>30</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4FA72C7F" w:rsidR="00E0255D" w:rsidRPr="00C4385C" w:rsidRDefault="00012C17"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r w:rsidR="001416E5">
              <w:rPr>
                <w:rFonts w:asciiTheme="minorHAnsi" w:hAnsiTheme="minorHAnsi" w:cstheme="minorHAnsi"/>
                <w:lang w:val="ro-RO"/>
              </w:rPr>
              <w:t>8</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13CDD550" w:rsidR="00E0255D" w:rsidRPr="00C4385C" w:rsidRDefault="00012C17" w:rsidP="00080D22">
            <w:pPr>
              <w:pStyle w:val="NoSpacing"/>
              <w:spacing w:line="276" w:lineRule="auto"/>
              <w:rPr>
                <w:rFonts w:asciiTheme="minorHAnsi" w:hAnsiTheme="minorHAnsi" w:cstheme="minorHAnsi"/>
                <w:lang w:val="ro-RO"/>
              </w:rPr>
            </w:pPr>
            <w:r>
              <w:rPr>
                <w:rFonts w:asciiTheme="minorHAnsi" w:hAnsiTheme="minorHAnsi" w:cstheme="minorHAnsi"/>
                <w:lang w:val="ro-RO"/>
              </w:rPr>
              <w:t>10</w:t>
            </w:r>
          </w:p>
        </w:tc>
      </w:tr>
      <w:tr w:rsidR="00E0255D" w:rsidRPr="00C4385C" w14:paraId="513FE437" w14:textId="77777777" w:rsidTr="00802D13">
        <w:tc>
          <w:tcPr>
            <w:tcW w:w="8831" w:type="dxa"/>
            <w:gridSpan w:val="6"/>
          </w:tcPr>
          <w:p w14:paraId="404E7887" w14:textId="68D5AA3B"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Examinări</w:t>
            </w:r>
            <w:r w:rsidR="00AE16E4">
              <w:rPr>
                <w:rStyle w:val="FootnoteReference"/>
                <w:rFonts w:asciiTheme="minorHAnsi" w:hAnsiTheme="minorHAnsi"/>
                <w:lang w:val="ro-RO"/>
              </w:rPr>
              <w:footnoteReference w:id="3"/>
            </w:r>
            <w:r w:rsidRPr="00C4385C">
              <w:rPr>
                <w:rFonts w:asciiTheme="minorHAnsi" w:hAnsiTheme="minorHAnsi" w:cstheme="minorHAnsi"/>
                <w:lang w:val="ro-RO"/>
              </w:rPr>
              <w:t xml:space="preserve"> </w:t>
            </w:r>
          </w:p>
        </w:tc>
        <w:tc>
          <w:tcPr>
            <w:tcW w:w="524" w:type="dxa"/>
          </w:tcPr>
          <w:p w14:paraId="1D729EB9" w14:textId="5A7D26D1" w:rsidR="00E0255D" w:rsidRPr="00C4385C" w:rsidRDefault="00012C17" w:rsidP="00080D22">
            <w:pPr>
              <w:pStyle w:val="NoSpacing"/>
              <w:spacing w:line="276" w:lineRule="auto"/>
              <w:rPr>
                <w:rFonts w:asciiTheme="minorHAnsi" w:hAnsiTheme="minorHAnsi" w:cstheme="minorHAnsi"/>
                <w:lang w:val="ro-RO"/>
              </w:rPr>
            </w:pPr>
            <w:r>
              <w:rPr>
                <w:rFonts w:asciiTheme="minorHAnsi" w:hAnsiTheme="minorHAnsi" w:cstheme="minorHAnsi"/>
                <w:lang w:val="ro-RO"/>
              </w:rPr>
              <w:t>6</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601F6F7A" w14:textId="77777777" w:rsidTr="00802D13">
        <w:trPr>
          <w:gridAfter w:val="4"/>
          <w:wAfter w:w="4953" w:type="dxa"/>
        </w:trPr>
        <w:tc>
          <w:tcPr>
            <w:tcW w:w="3681" w:type="dxa"/>
          </w:tcPr>
          <w:p w14:paraId="479894EA"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tcPr>
          <w:p w14:paraId="4395AD20" w14:textId="6CBA524C" w:rsidR="00E0255D" w:rsidRPr="00C4385C" w:rsidRDefault="00AE16E4"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96</w:t>
            </w:r>
          </w:p>
        </w:tc>
      </w:tr>
      <w:tr w:rsidR="00E0255D" w:rsidRPr="00C4385C" w14:paraId="0E0E0360" w14:textId="77777777" w:rsidTr="00802D13">
        <w:trPr>
          <w:gridAfter w:val="4"/>
          <w:wAfter w:w="4953" w:type="dxa"/>
        </w:trPr>
        <w:tc>
          <w:tcPr>
            <w:tcW w:w="3681" w:type="dxa"/>
          </w:tcPr>
          <w:p w14:paraId="310486C5" w14:textId="23628F1E"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r w:rsidR="00AE16E4">
              <w:rPr>
                <w:rStyle w:val="FootnoteReference"/>
                <w:rFonts w:asciiTheme="minorHAnsi" w:hAnsiTheme="minorHAnsi"/>
                <w:bCs/>
                <w:lang w:val="ro-RO"/>
              </w:rPr>
              <w:footnoteReference w:id="4"/>
            </w:r>
          </w:p>
        </w:tc>
        <w:tc>
          <w:tcPr>
            <w:tcW w:w="721" w:type="dxa"/>
            <w:gridSpan w:val="2"/>
          </w:tcPr>
          <w:p w14:paraId="15B2F92D" w14:textId="0568F19E" w:rsidR="00E0255D" w:rsidRPr="00C4385C" w:rsidRDefault="00AE16E4"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150</w:t>
            </w:r>
          </w:p>
        </w:tc>
      </w:tr>
      <w:tr w:rsidR="00E0255D" w:rsidRPr="00C4385C" w14:paraId="0543F2FB" w14:textId="77777777" w:rsidTr="00802D13">
        <w:trPr>
          <w:gridAfter w:val="4"/>
          <w:wAfter w:w="4953" w:type="dxa"/>
        </w:trPr>
        <w:tc>
          <w:tcPr>
            <w:tcW w:w="3681" w:type="dxa"/>
          </w:tcPr>
          <w:p w14:paraId="4AA42D0D"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tcPr>
          <w:p w14:paraId="176127E3" w14:textId="1C29505C" w:rsidR="00E0255D" w:rsidRPr="00C4385C" w:rsidRDefault="007C6CA3"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6</w:t>
            </w:r>
          </w:p>
        </w:tc>
      </w:tr>
    </w:tbl>
    <w:p w14:paraId="2AFF86C3" w14:textId="77777777" w:rsidR="00C4385C" w:rsidRDefault="00C4385C" w:rsidP="00C4385C">
      <w:pPr>
        <w:pStyle w:val="ListParagraph"/>
        <w:spacing w:line="276" w:lineRule="auto"/>
        <w:ind w:left="714"/>
        <w:rPr>
          <w:rFonts w:asciiTheme="minorHAnsi" w:hAnsiTheme="minorHAnsi" w:cstheme="minorHAnsi"/>
          <w:b/>
        </w:rPr>
      </w:pPr>
    </w:p>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7777777" w:rsidR="00E0255D" w:rsidRPr="00C4385C" w:rsidRDefault="00E0255D" w:rsidP="00E0255D">
            <w:pPr>
              <w:pStyle w:val="NoSpacing"/>
              <w:numPr>
                <w:ilvl w:val="0"/>
                <w:numId w:val="28"/>
              </w:numPr>
              <w:spacing w:line="276" w:lineRule="auto"/>
              <w:ind w:hanging="686"/>
              <w:rPr>
                <w:rFonts w:asciiTheme="minorHAnsi" w:hAnsiTheme="minorHAnsi" w:cstheme="minorHAnsi"/>
                <w:lang w:val="ro-RO"/>
              </w:rPr>
            </w:pP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77777777" w:rsidR="00E0255D" w:rsidRPr="00C4385C" w:rsidRDefault="00E0255D" w:rsidP="00E0255D">
            <w:pPr>
              <w:pStyle w:val="NoSpacing"/>
              <w:numPr>
                <w:ilvl w:val="0"/>
                <w:numId w:val="28"/>
              </w:numPr>
              <w:spacing w:line="276" w:lineRule="auto"/>
              <w:ind w:hanging="686"/>
              <w:rPr>
                <w:rFonts w:asciiTheme="minorHAnsi" w:hAnsiTheme="minorHAnsi" w:cstheme="minorHAnsi"/>
                <w:lang w:val="ro-RO"/>
              </w:rPr>
            </w:pP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6DCAD969" w:rsidR="00E0255D" w:rsidRPr="00C4385C" w:rsidRDefault="00E0255D" w:rsidP="001B6373">
            <w:pPr>
              <w:pStyle w:val="NoSpacing"/>
              <w:numPr>
                <w:ilvl w:val="1"/>
                <w:numId w:val="31"/>
              </w:numPr>
              <w:spacing w:line="360" w:lineRule="auto"/>
              <w:rPr>
                <w:rFonts w:asciiTheme="minorHAnsi" w:hAnsiTheme="minorHAnsi" w:cstheme="minorHAnsi"/>
                <w:lang w:val="ro-RO"/>
              </w:rPr>
            </w:pPr>
            <w:r w:rsidRPr="00C4385C">
              <w:rPr>
                <w:rFonts w:asciiTheme="minorHAnsi" w:hAnsiTheme="minorHAnsi" w:cstheme="minorHAnsi"/>
                <w:lang w:val="ro-RO"/>
              </w:rPr>
              <w:t>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129055C6" w:rsidR="00E0255D" w:rsidRPr="001B6373" w:rsidRDefault="001B6373" w:rsidP="00141AAD">
            <w:pPr>
              <w:pStyle w:val="NoSpacing"/>
              <w:spacing w:line="360" w:lineRule="auto"/>
              <w:rPr>
                <w:rFonts w:asciiTheme="minorHAnsi" w:hAnsiTheme="minorHAnsi" w:cstheme="minorHAnsi"/>
                <w:lang w:val="ro-RO"/>
              </w:rPr>
            </w:pPr>
            <w:r w:rsidRPr="001B6373">
              <w:rPr>
                <w:rFonts w:asciiTheme="minorHAnsi" w:hAnsiTheme="minorHAnsi" w:cstheme="minorHAnsi"/>
                <w:b/>
                <w:bCs/>
                <w:lang w:val="ro-RO"/>
              </w:rPr>
              <w:t xml:space="preserve"> </w:t>
            </w:r>
          </w:p>
        </w:tc>
      </w:tr>
      <w:tr w:rsidR="00802D13" w:rsidRPr="00C4385C" w14:paraId="12F774A5" w14:textId="77777777" w:rsidTr="00802D13">
        <w:tc>
          <w:tcPr>
            <w:tcW w:w="4565" w:type="dxa"/>
          </w:tcPr>
          <w:p w14:paraId="7D3A976E" w14:textId="094647EB"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463738D6" w:rsidR="00802D13" w:rsidRPr="00C4385C" w:rsidRDefault="00802D13" w:rsidP="00141AAD">
            <w:pPr>
              <w:pStyle w:val="NoSpacing"/>
              <w:spacing w:line="360" w:lineRule="auto"/>
              <w:ind w:left="720"/>
              <w:rPr>
                <w:rFonts w:asciiTheme="minorHAnsi" w:hAnsiTheme="minorHAnsi" w:cstheme="minorHAnsi"/>
                <w:lang w:val="ro-RO"/>
              </w:rPr>
            </w:pP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vAlign w:val="center"/>
          </w:tcPr>
          <w:p w14:paraId="44C132C9" w14:textId="30F06B5E"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8396" w:type="dxa"/>
          </w:tcPr>
          <w:p w14:paraId="2D7615B5" w14:textId="4ABD2150" w:rsidR="00E0255D" w:rsidRPr="00007048" w:rsidRDefault="00F84249" w:rsidP="00F84249">
            <w:pPr>
              <w:pStyle w:val="ListParagraph"/>
              <w:numPr>
                <w:ilvl w:val="0"/>
                <w:numId w:val="28"/>
              </w:numPr>
              <w:spacing w:before="100" w:beforeAutospacing="1" w:after="100" w:afterAutospacing="1"/>
              <w:rPr>
                <w:rFonts w:asciiTheme="minorHAnsi" w:hAnsiTheme="minorHAnsi" w:cstheme="minorHAnsi"/>
                <w:color w:val="000000"/>
                <w:sz w:val="20"/>
                <w:szCs w:val="20"/>
              </w:rPr>
            </w:pPr>
            <w:r w:rsidRPr="00007048">
              <w:rPr>
                <w:rFonts w:asciiTheme="minorHAnsi" w:hAnsiTheme="minorHAnsi" w:cstheme="minorHAnsi"/>
                <w:sz w:val="22"/>
                <w:szCs w:val="22"/>
                <w:lang w:val="pt-BR"/>
              </w:rPr>
              <w:t>Cunoașterea principalelor forme de manifestare a conflictelor organizaționale și a cauzelor acestora</w:t>
            </w:r>
            <w:r w:rsidR="00D53429">
              <w:rPr>
                <w:rFonts w:asciiTheme="minorHAnsi" w:hAnsiTheme="minorHAnsi" w:cstheme="minorHAnsi"/>
                <w:sz w:val="22"/>
                <w:szCs w:val="22"/>
                <w:lang w:val="pt-BR"/>
              </w:rPr>
              <w:t>;</w:t>
            </w:r>
          </w:p>
          <w:p w14:paraId="489E27CA" w14:textId="54B3D387" w:rsidR="00F84249" w:rsidRPr="00D53429" w:rsidRDefault="00F84249" w:rsidP="00D53429">
            <w:pPr>
              <w:numPr>
                <w:ilvl w:val="0"/>
                <w:numId w:val="28"/>
              </w:numPr>
              <w:jc w:val="both"/>
              <w:rPr>
                <w:rFonts w:asciiTheme="minorHAnsi" w:hAnsiTheme="minorHAnsi" w:cstheme="minorHAnsi"/>
                <w:lang w:val="pt-BR"/>
              </w:rPr>
            </w:pPr>
            <w:r w:rsidRPr="00007048">
              <w:rPr>
                <w:rFonts w:asciiTheme="minorHAnsi" w:hAnsiTheme="minorHAnsi" w:cstheme="minorHAnsi"/>
                <w:sz w:val="22"/>
                <w:szCs w:val="22"/>
                <w:lang w:val="pt-BR"/>
              </w:rPr>
              <w:t>Cunoașterea principalelor tehnici de negociere organizațională dezvoltate în literatura de specialitate</w:t>
            </w:r>
            <w:r w:rsidR="00D53429">
              <w:rPr>
                <w:rFonts w:asciiTheme="minorHAnsi" w:hAnsiTheme="minorHAnsi" w:cstheme="minorHAnsi"/>
                <w:sz w:val="22"/>
                <w:szCs w:val="22"/>
                <w:lang w:val="pt-BR"/>
              </w:rPr>
              <w:t>.</w:t>
            </w:r>
          </w:p>
        </w:tc>
      </w:tr>
      <w:tr w:rsidR="00E0255D" w:rsidRPr="00C4385C" w14:paraId="5C767D8B" w14:textId="77777777" w:rsidTr="00C94D71">
        <w:trPr>
          <w:cantSplit/>
          <w:trHeight w:val="831"/>
        </w:trPr>
        <w:tc>
          <w:tcPr>
            <w:tcW w:w="993" w:type="dxa"/>
            <w:vAlign w:val="center"/>
          </w:tcPr>
          <w:p w14:paraId="3FB3257E" w14:textId="3557E77D"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8396" w:type="dxa"/>
          </w:tcPr>
          <w:p w14:paraId="533E1240" w14:textId="66244619" w:rsidR="00E0255D" w:rsidRPr="00D53429" w:rsidRDefault="00F84249" w:rsidP="00D53429">
            <w:pPr>
              <w:pStyle w:val="ListParagraph"/>
              <w:numPr>
                <w:ilvl w:val="0"/>
                <w:numId w:val="33"/>
              </w:numPr>
              <w:rPr>
                <w:rFonts w:asciiTheme="minorHAnsi" w:hAnsiTheme="minorHAnsi" w:cstheme="minorHAnsi"/>
                <w:sz w:val="20"/>
                <w:szCs w:val="20"/>
              </w:rPr>
            </w:pPr>
            <w:r w:rsidRPr="00007048">
              <w:rPr>
                <w:rFonts w:asciiTheme="minorHAnsi" w:hAnsiTheme="minorHAnsi" w:cstheme="minorHAnsi"/>
                <w:sz w:val="22"/>
                <w:szCs w:val="22"/>
                <w:lang w:val="pt-BR"/>
              </w:rPr>
              <w:t>Dezvoltarea capacităţii de utilizare adecvată a principalelor tehnici decizionale precum şi de adaptare a acestora la situaţii speciale</w:t>
            </w:r>
            <w:r w:rsidR="00D53429">
              <w:rPr>
                <w:rFonts w:asciiTheme="minorHAnsi" w:hAnsiTheme="minorHAnsi" w:cstheme="minorHAnsi"/>
                <w:sz w:val="22"/>
                <w:szCs w:val="22"/>
                <w:lang w:val="pt-BR"/>
              </w:rPr>
              <w:t>;</w:t>
            </w:r>
          </w:p>
          <w:p w14:paraId="0F4F0E6C" w14:textId="464677BD" w:rsidR="00D53429" w:rsidRPr="00D53429" w:rsidRDefault="00D53429" w:rsidP="00D53429">
            <w:pPr>
              <w:numPr>
                <w:ilvl w:val="0"/>
                <w:numId w:val="33"/>
              </w:numPr>
              <w:jc w:val="both"/>
              <w:rPr>
                <w:rFonts w:asciiTheme="minorHAnsi" w:hAnsiTheme="minorHAnsi" w:cstheme="minorHAnsi"/>
                <w:sz w:val="22"/>
                <w:szCs w:val="22"/>
                <w:lang w:val="pt-BR"/>
              </w:rPr>
            </w:pPr>
            <w:r w:rsidRPr="00D53429">
              <w:rPr>
                <w:rFonts w:asciiTheme="minorHAnsi" w:hAnsiTheme="minorHAnsi" w:cstheme="minorHAnsi"/>
                <w:sz w:val="22"/>
                <w:szCs w:val="22"/>
                <w:lang w:val="pt-BR"/>
              </w:rPr>
              <w:t>Aprofundarea unor metode eficiente de gestionare a conflictelor, de negociere şi luare a deciziilor, descrise în literatura de specialitate</w:t>
            </w:r>
            <w:r>
              <w:rPr>
                <w:rFonts w:asciiTheme="minorHAnsi" w:hAnsiTheme="minorHAnsi" w:cstheme="minorHAnsi"/>
                <w:sz w:val="22"/>
                <w:szCs w:val="22"/>
                <w:lang w:val="pt-BR"/>
              </w:rPr>
              <w:t>;</w:t>
            </w:r>
          </w:p>
          <w:p w14:paraId="26A3295C" w14:textId="2B263F1F" w:rsidR="00D53429" w:rsidRPr="00007048" w:rsidRDefault="00D53429" w:rsidP="00D53429">
            <w:pPr>
              <w:pStyle w:val="ListParagraph"/>
              <w:numPr>
                <w:ilvl w:val="0"/>
                <w:numId w:val="33"/>
              </w:numPr>
              <w:rPr>
                <w:rFonts w:asciiTheme="minorHAnsi" w:hAnsiTheme="minorHAnsi" w:cstheme="minorHAnsi"/>
                <w:sz w:val="20"/>
                <w:szCs w:val="20"/>
              </w:rPr>
            </w:pPr>
            <w:r w:rsidRPr="00D53429">
              <w:rPr>
                <w:rFonts w:asciiTheme="minorHAnsi" w:hAnsiTheme="minorHAnsi" w:cstheme="minorHAnsi"/>
                <w:sz w:val="22"/>
                <w:szCs w:val="22"/>
                <w:lang w:val="pt-BR"/>
              </w:rPr>
              <w:t>Formularea unor recomandări pentru creşterea calităţii proceselor decizionale individuale şi de grup, pentru îmbunătățirea rezultatelor proceselor de negociere și ameliorarea situațiilor conflictuale din organizații</w:t>
            </w:r>
            <w:r>
              <w:rPr>
                <w:rFonts w:asciiTheme="minorHAnsi" w:hAnsiTheme="minorHAnsi" w:cstheme="minorHAnsi"/>
                <w:sz w:val="22"/>
                <w:szCs w:val="22"/>
                <w:lang w:val="pt-BR"/>
              </w:rPr>
              <w:t>.</w:t>
            </w:r>
          </w:p>
        </w:tc>
      </w:tr>
      <w:tr w:rsidR="00C94D71" w:rsidRPr="00C4385C" w14:paraId="71758DDA" w14:textId="77777777" w:rsidTr="00C94D71">
        <w:trPr>
          <w:cantSplit/>
          <w:trHeight w:val="984"/>
        </w:trPr>
        <w:tc>
          <w:tcPr>
            <w:tcW w:w="993" w:type="dxa"/>
            <w:vAlign w:val="center"/>
          </w:tcPr>
          <w:p w14:paraId="5F0C5E8F" w14:textId="26E93F51" w:rsidR="00C94D71"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tcPr>
          <w:p w14:paraId="38486616" w14:textId="77777777" w:rsidR="00007048" w:rsidRPr="00007048" w:rsidRDefault="00007048" w:rsidP="00007048">
            <w:pPr>
              <w:pStyle w:val="ListParagraph"/>
              <w:numPr>
                <w:ilvl w:val="0"/>
                <w:numId w:val="34"/>
              </w:numPr>
              <w:pBdr>
                <w:top w:val="nil"/>
                <w:left w:val="nil"/>
                <w:bottom w:val="nil"/>
                <w:right w:val="nil"/>
                <w:between w:val="nil"/>
              </w:pBdr>
              <w:tabs>
                <w:tab w:val="left" w:pos="426"/>
              </w:tabs>
              <w:spacing w:line="276" w:lineRule="auto"/>
              <w:jc w:val="both"/>
              <w:rPr>
                <w:rFonts w:asciiTheme="minorHAnsi" w:hAnsiTheme="minorHAnsi" w:cstheme="minorHAnsi"/>
                <w:bCs/>
                <w:color w:val="000000"/>
                <w:sz w:val="22"/>
                <w:szCs w:val="22"/>
              </w:rPr>
            </w:pPr>
            <w:r w:rsidRPr="00007048">
              <w:rPr>
                <w:rFonts w:asciiTheme="minorHAnsi" w:hAnsiTheme="minorHAnsi" w:cstheme="minorHAnsi"/>
                <w:sz w:val="22"/>
                <w:szCs w:val="22"/>
              </w:rPr>
              <w:t>Capacitatea de a lucra atât independent, cât și în echipă sau în grup pentru a îndeplini o sarcină specifică</w:t>
            </w:r>
            <w:ins w:id="0" w:author="Author">
              <w:r w:rsidRPr="00007048">
                <w:rPr>
                  <w:rFonts w:asciiTheme="minorHAnsi" w:hAnsiTheme="minorHAnsi" w:cstheme="minorHAnsi"/>
                  <w:sz w:val="22"/>
                  <w:szCs w:val="22"/>
                </w:rPr>
                <w:t>;</w:t>
              </w:r>
            </w:ins>
            <w:del w:id="1" w:author="Author">
              <w:r w:rsidRPr="00007048" w:rsidDel="00D06CA0">
                <w:rPr>
                  <w:rFonts w:asciiTheme="minorHAnsi" w:hAnsiTheme="minorHAnsi" w:cstheme="minorHAnsi"/>
                  <w:sz w:val="22"/>
                  <w:szCs w:val="22"/>
                </w:rPr>
                <w:delText>.</w:delText>
              </w:r>
            </w:del>
          </w:p>
          <w:p w14:paraId="64F438B8" w14:textId="139FF618" w:rsidR="00007048" w:rsidRPr="00007048" w:rsidRDefault="00007048" w:rsidP="00007048">
            <w:pPr>
              <w:pStyle w:val="ListParagraph"/>
              <w:numPr>
                <w:ilvl w:val="0"/>
                <w:numId w:val="34"/>
              </w:numPr>
              <w:pBdr>
                <w:top w:val="nil"/>
                <w:left w:val="nil"/>
                <w:bottom w:val="nil"/>
                <w:right w:val="nil"/>
                <w:between w:val="nil"/>
              </w:pBdr>
              <w:tabs>
                <w:tab w:val="left" w:pos="426"/>
              </w:tabs>
              <w:spacing w:line="276" w:lineRule="auto"/>
              <w:jc w:val="both"/>
              <w:rPr>
                <w:rFonts w:asciiTheme="minorHAnsi" w:hAnsiTheme="minorHAnsi" w:cstheme="minorHAnsi"/>
                <w:bCs/>
                <w:color w:val="000000"/>
                <w:sz w:val="22"/>
                <w:szCs w:val="22"/>
              </w:rPr>
            </w:pPr>
            <w:r w:rsidRPr="00007048">
              <w:rPr>
                <w:rFonts w:asciiTheme="minorHAnsi" w:hAnsiTheme="minorHAnsi" w:cstheme="minorHAnsi"/>
                <w:sz w:val="22"/>
                <w:szCs w:val="22"/>
                <w:lang w:val="it-IT"/>
              </w:rPr>
              <w:t>Formarea unei atitudini active şi responsabile în raport cu activităţile organizaţionale, şi conturarea unei etici a muncii</w:t>
            </w:r>
            <w:r w:rsidR="00D53429">
              <w:rPr>
                <w:rFonts w:asciiTheme="minorHAnsi" w:hAnsiTheme="minorHAnsi" w:cstheme="minorHAnsi"/>
                <w:sz w:val="22"/>
                <w:szCs w:val="22"/>
                <w:lang w:val="it-IT"/>
              </w:rPr>
              <w:t xml:space="preserve">. </w:t>
            </w:r>
          </w:p>
          <w:p w14:paraId="78946F0F" w14:textId="17BDA6C5" w:rsidR="00C94D71" w:rsidRPr="00007048" w:rsidRDefault="00C94D71" w:rsidP="00007048">
            <w:pPr>
              <w:pStyle w:val="ListParagraph"/>
              <w:pBdr>
                <w:top w:val="nil"/>
                <w:left w:val="nil"/>
                <w:bottom w:val="nil"/>
                <w:right w:val="nil"/>
                <w:between w:val="nil"/>
              </w:pBdr>
              <w:tabs>
                <w:tab w:val="left" w:pos="426"/>
              </w:tabs>
              <w:spacing w:line="276" w:lineRule="auto"/>
              <w:jc w:val="both"/>
              <w:rPr>
                <w:rFonts w:asciiTheme="minorHAnsi" w:hAnsiTheme="minorHAnsi" w:cstheme="minorHAnsi"/>
                <w:bCs/>
                <w:color w:val="000000"/>
                <w:sz w:val="22"/>
                <w:szCs w:val="22"/>
              </w:rPr>
            </w:pP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29C6F0E3" w:rsidR="00E0255D"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p w14:paraId="298C1705" w14:textId="03B1609A" w:rsidR="00AE16E4" w:rsidRPr="00AE16E4" w:rsidRDefault="00AE16E4" w:rsidP="00AE16E4">
      <w:pPr>
        <w:spacing w:line="276" w:lineRule="auto"/>
        <w:jc w:val="both"/>
        <w:rPr>
          <w:rFonts w:ascii="Calibri" w:hAnsi="Calibri" w:cs="Calibri"/>
          <w:bCs/>
          <w:sz w:val="22"/>
          <w:szCs w:val="22"/>
        </w:rPr>
      </w:pPr>
      <w:r w:rsidRPr="00AE16E4">
        <w:rPr>
          <w:rFonts w:ascii="Calibri" w:hAnsi="Calibri" w:cs="Calibri"/>
          <w:bCs/>
          <w:sz w:val="22"/>
          <w:szCs w:val="22"/>
        </w:rPr>
        <w:t>Platforma prin care pot fi accesate suportul de curs în format electronic și alte resurse de învățare/bibliografice: platforma de e-learning</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C4385C" w14:paraId="65C2680D" w14:textId="77777777" w:rsidTr="00B05C0F">
        <w:tc>
          <w:tcPr>
            <w:tcW w:w="3128" w:type="dxa"/>
          </w:tcPr>
          <w:p w14:paraId="460E7C72" w14:textId="2475D45E" w:rsidR="00802D13" w:rsidRPr="002644F8" w:rsidRDefault="00AE16E4"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3128" w:type="dxa"/>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3129" w:type="dxa"/>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802D13" w:rsidRPr="00C4385C" w14:paraId="668108F7" w14:textId="77777777" w:rsidTr="00B05C0F">
        <w:tc>
          <w:tcPr>
            <w:tcW w:w="3128" w:type="dxa"/>
          </w:tcPr>
          <w:p w14:paraId="7ABBE449" w14:textId="5BC86856" w:rsidR="00802D13" w:rsidRPr="009F71E9" w:rsidRDefault="00847168" w:rsidP="00752E1C">
            <w:pPr>
              <w:rPr>
                <w:rFonts w:asciiTheme="minorHAnsi" w:hAnsiTheme="minorHAnsi" w:cstheme="minorHAnsi"/>
                <w:sz w:val="22"/>
                <w:szCs w:val="22"/>
              </w:rPr>
            </w:pPr>
            <w:r w:rsidRPr="009F71E9">
              <w:rPr>
                <w:rFonts w:asciiTheme="minorHAnsi" w:hAnsiTheme="minorHAnsi" w:cstheme="minorHAnsi"/>
                <w:sz w:val="22"/>
                <w:szCs w:val="22"/>
              </w:rPr>
              <w:t>C1. Curs introductiv – Definirea conceptului de Management al Conflictului</w:t>
            </w:r>
          </w:p>
        </w:tc>
        <w:tc>
          <w:tcPr>
            <w:tcW w:w="3128" w:type="dxa"/>
          </w:tcPr>
          <w:p w14:paraId="1531B178" w14:textId="395D582C" w:rsidR="00802D13" w:rsidRPr="00690785" w:rsidRDefault="00847168" w:rsidP="00752E1C">
            <w:pPr>
              <w:rPr>
                <w:rFonts w:asciiTheme="minorHAnsi" w:hAnsiTheme="minorHAnsi" w:cstheme="minorHAnsi"/>
                <w:sz w:val="22"/>
                <w:szCs w:val="22"/>
              </w:rPr>
            </w:pPr>
            <w:r w:rsidRPr="00690785">
              <w:rPr>
                <w:rFonts w:asciiTheme="minorHAnsi" w:hAnsiTheme="minorHAnsi" w:cstheme="minorHAnsi"/>
                <w:sz w:val="22"/>
                <w:szCs w:val="22"/>
              </w:rPr>
              <w:t>Prelegere cu abordări interactive</w:t>
            </w:r>
          </w:p>
        </w:tc>
        <w:tc>
          <w:tcPr>
            <w:tcW w:w="3129" w:type="dxa"/>
          </w:tcPr>
          <w:p w14:paraId="6B418375" w14:textId="77777777" w:rsidR="00847168" w:rsidRPr="005319EC" w:rsidRDefault="00847168" w:rsidP="00847168">
            <w:pPr>
              <w:pStyle w:val="Default"/>
              <w:rPr>
                <w:rFonts w:asciiTheme="minorHAnsi" w:hAnsiTheme="minorHAnsi" w:cstheme="minorHAnsi"/>
                <w:sz w:val="22"/>
                <w:szCs w:val="22"/>
              </w:rPr>
            </w:pPr>
            <w:r w:rsidRPr="005319EC">
              <w:rPr>
                <w:rFonts w:asciiTheme="minorHAnsi" w:hAnsiTheme="minorHAnsi" w:cstheme="minorHAnsi"/>
                <w:sz w:val="22"/>
                <w:szCs w:val="22"/>
              </w:rPr>
              <w:t xml:space="preserve">BUZĂRNESCU, Ştefan, 1995, Introducere în sociologia organizaţională şi a conducerii, Editura Didactică şi Pedagogică (cap. 13-21, pp. 156-220). </w:t>
            </w:r>
          </w:p>
          <w:p w14:paraId="2E720044" w14:textId="4B5D033C" w:rsidR="00802D13" w:rsidRPr="005319EC" w:rsidRDefault="00847168" w:rsidP="00847168">
            <w:pPr>
              <w:rPr>
                <w:rFonts w:asciiTheme="minorHAnsi" w:hAnsiTheme="minorHAnsi" w:cstheme="minorHAnsi"/>
                <w:sz w:val="22"/>
                <w:szCs w:val="22"/>
              </w:rPr>
            </w:pPr>
            <w:r w:rsidRPr="005319EC">
              <w:rPr>
                <w:rFonts w:asciiTheme="minorHAnsi" w:hAnsiTheme="minorHAnsi" w:cstheme="minorHAnsi"/>
                <w:sz w:val="22"/>
                <w:szCs w:val="22"/>
              </w:rPr>
              <w:t>VLĂSCEANU, Mihaela, 1999, Organizaţiile şi cultura organizării, Ed. TREI (lucrarea integrală).</w:t>
            </w:r>
          </w:p>
        </w:tc>
      </w:tr>
      <w:tr w:rsidR="00802D13" w:rsidRPr="00C4385C" w14:paraId="67C8F17B" w14:textId="77777777" w:rsidTr="00B05C0F">
        <w:tc>
          <w:tcPr>
            <w:tcW w:w="3128" w:type="dxa"/>
          </w:tcPr>
          <w:p w14:paraId="1FE7055E" w14:textId="78DCC534" w:rsidR="00802D13" w:rsidRPr="009F71E9" w:rsidRDefault="00847168" w:rsidP="00752E1C">
            <w:pPr>
              <w:rPr>
                <w:rFonts w:asciiTheme="minorHAnsi" w:hAnsiTheme="minorHAnsi" w:cstheme="minorHAnsi"/>
                <w:sz w:val="22"/>
                <w:szCs w:val="22"/>
              </w:rPr>
            </w:pPr>
            <w:r w:rsidRPr="009F71E9">
              <w:rPr>
                <w:rFonts w:asciiTheme="minorHAnsi" w:hAnsiTheme="minorHAnsi" w:cstheme="minorHAnsi"/>
                <w:sz w:val="22"/>
                <w:szCs w:val="22"/>
              </w:rPr>
              <w:lastRenderedPageBreak/>
              <w:t>C2</w:t>
            </w:r>
            <w:r w:rsidR="00154F42" w:rsidRPr="009F71E9">
              <w:rPr>
                <w:rFonts w:asciiTheme="minorHAnsi" w:hAnsiTheme="minorHAnsi" w:cstheme="minorHAnsi"/>
                <w:sz w:val="22"/>
                <w:szCs w:val="22"/>
              </w:rPr>
              <w:t>. Tipologia conflictelor</w:t>
            </w:r>
          </w:p>
        </w:tc>
        <w:tc>
          <w:tcPr>
            <w:tcW w:w="3128" w:type="dxa"/>
          </w:tcPr>
          <w:p w14:paraId="7CC5BAD7" w14:textId="49C3F279" w:rsidR="00802D13" w:rsidRPr="007D0501" w:rsidRDefault="007D0501"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55018C9D" w14:textId="77777777" w:rsidR="00C2433C" w:rsidRPr="005319EC" w:rsidRDefault="00C2433C" w:rsidP="00C2433C">
            <w:pPr>
              <w:pStyle w:val="Default"/>
              <w:rPr>
                <w:rFonts w:asciiTheme="minorHAnsi" w:hAnsiTheme="minorHAnsi" w:cstheme="minorHAnsi"/>
                <w:sz w:val="22"/>
                <w:szCs w:val="22"/>
              </w:rPr>
            </w:pPr>
            <w:r w:rsidRPr="005319EC">
              <w:rPr>
                <w:rFonts w:asciiTheme="minorHAnsi" w:hAnsiTheme="minorHAnsi" w:cstheme="minorHAnsi"/>
                <w:sz w:val="22"/>
                <w:szCs w:val="22"/>
              </w:rPr>
              <w:t xml:space="preserve">Armstrong Michael - Managementul resurselor umane. Manual de practică, Editura Codecs, Bucureşti, 2003 </w:t>
            </w:r>
          </w:p>
          <w:p w14:paraId="377C40D9" w14:textId="77777777" w:rsidR="00C2433C" w:rsidRPr="005319EC" w:rsidRDefault="00C2433C" w:rsidP="00C2433C">
            <w:pPr>
              <w:pStyle w:val="Default"/>
              <w:rPr>
                <w:rFonts w:asciiTheme="minorHAnsi" w:hAnsiTheme="minorHAnsi" w:cstheme="minorHAnsi"/>
                <w:sz w:val="22"/>
                <w:szCs w:val="22"/>
              </w:rPr>
            </w:pPr>
            <w:r w:rsidRPr="005319EC">
              <w:rPr>
                <w:rFonts w:asciiTheme="minorHAnsi" w:hAnsiTheme="minorHAnsi" w:cstheme="minorHAnsi"/>
                <w:sz w:val="22"/>
                <w:szCs w:val="22"/>
              </w:rPr>
              <w:t xml:space="preserve">Burduş E., Androniceanu A. - Managementul schimbării, Bucureşti, Editura Economică, 2000. </w:t>
            </w:r>
          </w:p>
          <w:p w14:paraId="489DC630" w14:textId="34D08832" w:rsidR="00802D13" w:rsidRPr="005319EC" w:rsidRDefault="00C2433C" w:rsidP="00C2433C">
            <w:pPr>
              <w:rPr>
                <w:rFonts w:asciiTheme="minorHAnsi" w:hAnsiTheme="minorHAnsi" w:cstheme="minorHAnsi"/>
                <w:sz w:val="22"/>
                <w:szCs w:val="22"/>
              </w:rPr>
            </w:pPr>
            <w:r w:rsidRPr="005319EC">
              <w:rPr>
                <w:rFonts w:asciiTheme="minorHAnsi" w:hAnsiTheme="minorHAnsi" w:cstheme="minorHAnsi"/>
                <w:sz w:val="22"/>
                <w:szCs w:val="22"/>
              </w:rPr>
              <w:t>NECULAU, Adrian, FERRÉOL, Gilles, (coordonatori), 1988, Psihosociologia schimbării, Polirom (Schimbarea în câmpul socioprofesional pp. 121-160; Societăţile şi comunităţile în schimbare.</w:t>
            </w:r>
          </w:p>
        </w:tc>
      </w:tr>
      <w:tr w:rsidR="009F71E9" w:rsidRPr="00C4385C" w14:paraId="7E2B007D" w14:textId="77777777" w:rsidTr="00B05C0F">
        <w:tc>
          <w:tcPr>
            <w:tcW w:w="3128" w:type="dxa"/>
          </w:tcPr>
          <w:p w14:paraId="5803B922" w14:textId="0D4C0152" w:rsidR="009F71E9" w:rsidRPr="009F71E9" w:rsidRDefault="009F71E9" w:rsidP="00752E1C">
            <w:pPr>
              <w:rPr>
                <w:rFonts w:asciiTheme="minorHAnsi" w:hAnsiTheme="minorHAnsi" w:cstheme="minorHAnsi"/>
                <w:sz w:val="22"/>
                <w:szCs w:val="22"/>
              </w:rPr>
            </w:pPr>
            <w:r w:rsidRPr="009F71E9">
              <w:rPr>
                <w:rFonts w:asciiTheme="minorHAnsi" w:hAnsiTheme="minorHAnsi" w:cstheme="minorHAnsi"/>
                <w:sz w:val="22"/>
                <w:szCs w:val="22"/>
              </w:rPr>
              <w:t xml:space="preserve">C3. </w:t>
            </w:r>
            <w:r w:rsidRPr="009F71E9">
              <w:rPr>
                <w:rFonts w:asciiTheme="minorHAnsi" w:hAnsiTheme="minorHAnsi" w:cstheme="minorHAnsi"/>
                <w:sz w:val="22"/>
                <w:szCs w:val="22"/>
                <w:lang w:val="it-IT"/>
              </w:rPr>
              <w:t xml:space="preserve">Stiluri manageriale și </w:t>
            </w:r>
            <w:r w:rsidRPr="009F71E9">
              <w:rPr>
                <w:rFonts w:asciiTheme="minorHAnsi" w:hAnsiTheme="minorHAnsi" w:cstheme="minorHAnsi"/>
                <w:sz w:val="22"/>
                <w:szCs w:val="22"/>
              </w:rPr>
              <w:t>conflicte</w:t>
            </w:r>
          </w:p>
        </w:tc>
        <w:tc>
          <w:tcPr>
            <w:tcW w:w="3128" w:type="dxa"/>
          </w:tcPr>
          <w:p w14:paraId="21E22D43" w14:textId="21457F27" w:rsidR="009F71E9" w:rsidRPr="002644F8" w:rsidRDefault="00C2433C"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0329CE87" w14:textId="77777777" w:rsidR="000A7B2A" w:rsidRPr="005319EC" w:rsidRDefault="000A7B2A" w:rsidP="000A7B2A">
            <w:pPr>
              <w:pStyle w:val="Default"/>
              <w:rPr>
                <w:rFonts w:asciiTheme="minorHAnsi" w:hAnsiTheme="minorHAnsi" w:cstheme="minorHAnsi"/>
                <w:sz w:val="22"/>
                <w:szCs w:val="22"/>
              </w:rPr>
            </w:pPr>
            <w:r w:rsidRPr="005319EC">
              <w:rPr>
                <w:rFonts w:asciiTheme="minorHAnsi" w:hAnsiTheme="minorHAnsi" w:cstheme="minorHAnsi"/>
                <w:sz w:val="22"/>
                <w:szCs w:val="22"/>
              </w:rPr>
              <w:t xml:space="preserve">Cândea Dan şi Rodica - Comunicarea managerială aplicată, vol. I, Bucureşti, Ed. Expert, 1998. </w:t>
            </w:r>
          </w:p>
          <w:p w14:paraId="7CEF29FE" w14:textId="75E4CB7C" w:rsidR="009F71E9" w:rsidRPr="005319EC" w:rsidRDefault="000A7B2A" w:rsidP="000A7B2A">
            <w:pPr>
              <w:rPr>
                <w:rFonts w:asciiTheme="minorHAnsi" w:hAnsiTheme="minorHAnsi" w:cstheme="minorHAnsi"/>
                <w:sz w:val="22"/>
                <w:szCs w:val="22"/>
              </w:rPr>
            </w:pPr>
            <w:r w:rsidRPr="005319EC">
              <w:rPr>
                <w:rFonts w:asciiTheme="minorHAnsi" w:hAnsiTheme="minorHAnsi" w:cstheme="minorHAnsi"/>
                <w:sz w:val="22"/>
                <w:szCs w:val="22"/>
                <w:lang w:val="fr-FR"/>
              </w:rPr>
              <w:t>PRUTIANU, Ştefan, 2000, Manual de comunicare şi negociere în afaceri, Polirom.</w:t>
            </w:r>
          </w:p>
        </w:tc>
      </w:tr>
      <w:tr w:rsidR="00154F42" w:rsidRPr="00C4385C" w14:paraId="5C2058D4" w14:textId="77777777" w:rsidTr="00B05C0F">
        <w:tc>
          <w:tcPr>
            <w:tcW w:w="3128" w:type="dxa"/>
          </w:tcPr>
          <w:p w14:paraId="612223FC" w14:textId="2D9EF8E1" w:rsidR="00154F42" w:rsidRPr="009F71E9" w:rsidRDefault="00154F42" w:rsidP="00752E1C">
            <w:pPr>
              <w:rPr>
                <w:rFonts w:asciiTheme="minorHAnsi" w:hAnsiTheme="minorHAnsi" w:cstheme="minorHAnsi"/>
                <w:sz w:val="22"/>
                <w:szCs w:val="22"/>
              </w:rPr>
            </w:pPr>
            <w:r w:rsidRPr="009F71E9">
              <w:rPr>
                <w:rFonts w:asciiTheme="minorHAnsi" w:hAnsiTheme="minorHAnsi" w:cstheme="minorHAnsi"/>
                <w:sz w:val="22"/>
                <w:szCs w:val="22"/>
              </w:rPr>
              <w:t>C</w:t>
            </w:r>
            <w:r w:rsidR="009F71E9" w:rsidRPr="009F71E9">
              <w:rPr>
                <w:rFonts w:asciiTheme="minorHAnsi" w:hAnsiTheme="minorHAnsi" w:cstheme="minorHAnsi"/>
                <w:sz w:val="22"/>
                <w:szCs w:val="22"/>
              </w:rPr>
              <w:t>4</w:t>
            </w:r>
            <w:r w:rsidRPr="009F71E9">
              <w:rPr>
                <w:rFonts w:asciiTheme="minorHAnsi" w:hAnsiTheme="minorHAnsi" w:cstheme="minorHAnsi"/>
                <w:sz w:val="22"/>
                <w:szCs w:val="22"/>
              </w:rPr>
              <w:t>.</w:t>
            </w:r>
            <w:r w:rsidR="00BF5587" w:rsidRPr="009F71E9">
              <w:rPr>
                <w:rFonts w:asciiTheme="minorHAnsi" w:hAnsiTheme="minorHAnsi" w:cstheme="minorHAnsi"/>
                <w:sz w:val="22"/>
                <w:szCs w:val="22"/>
              </w:rPr>
              <w:t xml:space="preserve"> Metode şi tehnici de identificare şi prevenire a conflictelor</w:t>
            </w:r>
          </w:p>
        </w:tc>
        <w:tc>
          <w:tcPr>
            <w:tcW w:w="3128" w:type="dxa"/>
          </w:tcPr>
          <w:p w14:paraId="75CB640B" w14:textId="022BAC66" w:rsidR="00154F42" w:rsidRPr="002644F8" w:rsidRDefault="00C2433C"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5E9B5F4B" w14:textId="77777777" w:rsidR="005C13E7" w:rsidRPr="005319EC" w:rsidRDefault="005C13E7" w:rsidP="005C13E7">
            <w:pPr>
              <w:pStyle w:val="Default"/>
              <w:rPr>
                <w:rFonts w:asciiTheme="minorHAnsi" w:hAnsiTheme="minorHAnsi" w:cstheme="minorHAnsi"/>
                <w:sz w:val="22"/>
                <w:szCs w:val="22"/>
              </w:rPr>
            </w:pPr>
            <w:r w:rsidRPr="005319EC">
              <w:rPr>
                <w:rFonts w:asciiTheme="minorHAnsi" w:hAnsiTheme="minorHAnsi" w:cstheme="minorHAnsi"/>
                <w:sz w:val="22"/>
                <w:szCs w:val="22"/>
                <w:lang w:val="fr-FR"/>
              </w:rPr>
              <w:t xml:space="preserve">RUSU, C., 1993, Management. Concepte, metode şi tehnici, Ed. </w:t>
            </w:r>
            <w:r w:rsidRPr="005319EC">
              <w:rPr>
                <w:rFonts w:asciiTheme="minorHAnsi" w:hAnsiTheme="minorHAnsi" w:cstheme="minorHAnsi"/>
                <w:sz w:val="22"/>
                <w:szCs w:val="22"/>
              </w:rPr>
              <w:t xml:space="preserve">Expert. </w:t>
            </w:r>
          </w:p>
          <w:p w14:paraId="09A3B7FC" w14:textId="77777777" w:rsidR="005C13E7" w:rsidRPr="005319EC" w:rsidRDefault="005C13E7" w:rsidP="005C13E7">
            <w:pPr>
              <w:pStyle w:val="Default"/>
              <w:rPr>
                <w:rFonts w:asciiTheme="minorHAnsi" w:hAnsiTheme="minorHAnsi" w:cstheme="minorHAnsi"/>
                <w:sz w:val="22"/>
                <w:szCs w:val="22"/>
              </w:rPr>
            </w:pPr>
            <w:r w:rsidRPr="005319EC">
              <w:rPr>
                <w:rFonts w:asciiTheme="minorHAnsi" w:hAnsiTheme="minorHAnsi" w:cstheme="minorHAnsi"/>
                <w:sz w:val="22"/>
                <w:szCs w:val="22"/>
              </w:rPr>
              <w:t xml:space="preserve">VLĂSCEANU, Mihaela, 1999, Organizaţiile şi cultura organizării, Ed. TREI </w:t>
            </w:r>
          </w:p>
          <w:p w14:paraId="16C9F09C" w14:textId="664FA6E7" w:rsidR="00154F42" w:rsidRPr="005319EC" w:rsidRDefault="005C13E7" w:rsidP="005C13E7">
            <w:pPr>
              <w:rPr>
                <w:rFonts w:asciiTheme="minorHAnsi" w:hAnsiTheme="minorHAnsi" w:cstheme="minorHAnsi"/>
                <w:sz w:val="22"/>
                <w:szCs w:val="22"/>
              </w:rPr>
            </w:pPr>
            <w:r w:rsidRPr="005319EC">
              <w:rPr>
                <w:rFonts w:asciiTheme="minorHAnsi" w:hAnsiTheme="minorHAnsi" w:cstheme="minorHAnsi"/>
                <w:sz w:val="22"/>
                <w:szCs w:val="22"/>
              </w:rPr>
              <w:t>VLĂSCEANU, Mihaela, 1996, Sectorul nonprofit. Contexte, organizare, conducere, Ed. Paideia.</w:t>
            </w:r>
          </w:p>
        </w:tc>
      </w:tr>
      <w:tr w:rsidR="00154F42" w:rsidRPr="00C4385C" w14:paraId="7383ED4C" w14:textId="77777777" w:rsidTr="00B05C0F">
        <w:tc>
          <w:tcPr>
            <w:tcW w:w="3128" w:type="dxa"/>
          </w:tcPr>
          <w:p w14:paraId="1F3F6D91" w14:textId="1B5FA5BC" w:rsidR="00154F42" w:rsidRPr="009F71E9" w:rsidRDefault="00154F42" w:rsidP="00752E1C">
            <w:pPr>
              <w:rPr>
                <w:rFonts w:asciiTheme="minorHAnsi" w:hAnsiTheme="minorHAnsi" w:cstheme="minorHAnsi"/>
                <w:sz w:val="22"/>
                <w:szCs w:val="22"/>
              </w:rPr>
            </w:pPr>
            <w:r w:rsidRPr="009F71E9">
              <w:rPr>
                <w:rFonts w:asciiTheme="minorHAnsi" w:hAnsiTheme="minorHAnsi" w:cstheme="minorHAnsi"/>
                <w:sz w:val="22"/>
                <w:szCs w:val="22"/>
              </w:rPr>
              <w:t>C</w:t>
            </w:r>
            <w:r w:rsidR="009F71E9" w:rsidRPr="009F71E9">
              <w:rPr>
                <w:rFonts w:asciiTheme="minorHAnsi" w:hAnsiTheme="minorHAnsi" w:cstheme="minorHAnsi"/>
                <w:sz w:val="22"/>
                <w:szCs w:val="22"/>
              </w:rPr>
              <w:t>5</w:t>
            </w:r>
            <w:r w:rsidRPr="009F71E9">
              <w:rPr>
                <w:rFonts w:asciiTheme="minorHAnsi" w:hAnsiTheme="minorHAnsi" w:cstheme="minorHAnsi"/>
                <w:sz w:val="22"/>
                <w:szCs w:val="22"/>
              </w:rPr>
              <w:t>.</w:t>
            </w:r>
            <w:r w:rsidR="00BF5587" w:rsidRPr="009F71E9">
              <w:rPr>
                <w:rFonts w:asciiTheme="minorHAnsi" w:hAnsiTheme="minorHAnsi" w:cstheme="minorHAnsi"/>
                <w:sz w:val="22"/>
                <w:szCs w:val="22"/>
              </w:rPr>
              <w:t xml:space="preserve"> Consecinţe funcţionale şi disfuncţionale ale conflictelor</w:t>
            </w:r>
          </w:p>
        </w:tc>
        <w:tc>
          <w:tcPr>
            <w:tcW w:w="3128" w:type="dxa"/>
          </w:tcPr>
          <w:p w14:paraId="5F5B165C" w14:textId="6081857E" w:rsidR="00154F42" w:rsidRPr="002644F8" w:rsidRDefault="00C2433C"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661F908D" w14:textId="77777777" w:rsidR="005C13E7" w:rsidRPr="005319EC" w:rsidRDefault="005C13E7" w:rsidP="005C13E7">
            <w:pPr>
              <w:pStyle w:val="Default"/>
              <w:rPr>
                <w:rFonts w:asciiTheme="minorHAnsi" w:hAnsiTheme="minorHAnsi" w:cstheme="minorHAnsi"/>
                <w:sz w:val="22"/>
                <w:szCs w:val="22"/>
                <w:lang w:val="ro-RO"/>
              </w:rPr>
            </w:pPr>
            <w:r w:rsidRPr="005319EC">
              <w:rPr>
                <w:rFonts w:asciiTheme="minorHAnsi" w:hAnsiTheme="minorHAnsi" w:cstheme="minorHAnsi"/>
                <w:sz w:val="22"/>
                <w:szCs w:val="22"/>
                <w:lang w:val="ro-RO"/>
              </w:rPr>
              <w:t xml:space="preserve">Constantin Ticu, Stoica Ana - Managementul resurselor umane, Institutul European, Iaşi, 2002. </w:t>
            </w:r>
          </w:p>
          <w:p w14:paraId="63F950D4" w14:textId="77777777" w:rsidR="005C13E7" w:rsidRPr="005319EC" w:rsidRDefault="005C13E7" w:rsidP="005C13E7">
            <w:pPr>
              <w:pStyle w:val="Default"/>
              <w:rPr>
                <w:rFonts w:asciiTheme="minorHAnsi" w:hAnsiTheme="minorHAnsi" w:cstheme="minorHAnsi"/>
                <w:sz w:val="22"/>
                <w:szCs w:val="22"/>
                <w:lang w:val="ro-RO"/>
              </w:rPr>
            </w:pPr>
            <w:r w:rsidRPr="005319EC">
              <w:rPr>
                <w:rFonts w:asciiTheme="minorHAnsi" w:hAnsiTheme="minorHAnsi" w:cstheme="minorHAnsi"/>
                <w:sz w:val="22"/>
                <w:szCs w:val="22"/>
                <w:lang w:val="ro-RO"/>
              </w:rPr>
              <w:t xml:space="preserve">CUILENBERG, J.J. Van, SCHOLTEN, O., NOOMEN, G.W., 1998 Ştiinţa comunicării, Humanitas (Administrarea informaţiei, pp. 85-110). </w:t>
            </w:r>
          </w:p>
          <w:p w14:paraId="4475BA96" w14:textId="6E9ECC86" w:rsidR="00154F42" w:rsidRPr="005319EC" w:rsidRDefault="005C13E7" w:rsidP="005C13E7">
            <w:pPr>
              <w:rPr>
                <w:rFonts w:asciiTheme="minorHAnsi" w:hAnsiTheme="minorHAnsi" w:cstheme="minorHAnsi"/>
                <w:sz w:val="22"/>
                <w:szCs w:val="22"/>
              </w:rPr>
            </w:pPr>
            <w:r w:rsidRPr="005319EC">
              <w:rPr>
                <w:rFonts w:asciiTheme="minorHAnsi" w:hAnsiTheme="minorHAnsi" w:cstheme="minorHAnsi"/>
                <w:sz w:val="22"/>
                <w:szCs w:val="22"/>
              </w:rPr>
              <w:t>VLĂSCEANU, Mihaela, 1993, Psihosociologia organizaţiilor şi conducerii, Ed. Paideia.</w:t>
            </w:r>
          </w:p>
        </w:tc>
      </w:tr>
      <w:tr w:rsidR="00154F42" w:rsidRPr="00C4385C" w14:paraId="6307028A" w14:textId="77777777" w:rsidTr="00B05C0F">
        <w:tc>
          <w:tcPr>
            <w:tcW w:w="3128" w:type="dxa"/>
          </w:tcPr>
          <w:p w14:paraId="44843473" w14:textId="40630977" w:rsidR="00154F42" w:rsidRPr="009F71E9" w:rsidRDefault="00154F42" w:rsidP="00752E1C">
            <w:pPr>
              <w:rPr>
                <w:rFonts w:asciiTheme="minorHAnsi" w:hAnsiTheme="minorHAnsi" w:cstheme="minorHAnsi"/>
                <w:sz w:val="22"/>
                <w:szCs w:val="22"/>
              </w:rPr>
            </w:pPr>
            <w:r w:rsidRPr="009F71E9">
              <w:rPr>
                <w:rFonts w:asciiTheme="minorHAnsi" w:hAnsiTheme="minorHAnsi" w:cstheme="minorHAnsi"/>
                <w:sz w:val="22"/>
                <w:szCs w:val="22"/>
              </w:rPr>
              <w:t>C</w:t>
            </w:r>
            <w:r w:rsidR="009F71E9" w:rsidRPr="009F71E9">
              <w:rPr>
                <w:rFonts w:asciiTheme="minorHAnsi" w:hAnsiTheme="minorHAnsi" w:cstheme="minorHAnsi"/>
                <w:sz w:val="22"/>
                <w:szCs w:val="22"/>
              </w:rPr>
              <w:t>6</w:t>
            </w:r>
            <w:r w:rsidR="00BF5587" w:rsidRPr="009F71E9">
              <w:rPr>
                <w:rFonts w:asciiTheme="minorHAnsi" w:hAnsiTheme="minorHAnsi" w:cstheme="minorHAnsi"/>
                <w:sz w:val="22"/>
                <w:szCs w:val="22"/>
              </w:rPr>
              <w:t>. Negocierea și arbitrarea conflictelor organizaționale.</w:t>
            </w:r>
          </w:p>
        </w:tc>
        <w:tc>
          <w:tcPr>
            <w:tcW w:w="3128" w:type="dxa"/>
          </w:tcPr>
          <w:p w14:paraId="1EDCFBF1" w14:textId="63EB14B5" w:rsidR="00154F42" w:rsidRPr="002644F8" w:rsidRDefault="00C2433C" w:rsidP="00752E1C">
            <w:pPr>
              <w:rPr>
                <w:rFonts w:asciiTheme="minorHAnsi" w:hAnsiTheme="minorHAnsi" w:cstheme="minorHAnsi"/>
                <w:sz w:val="22"/>
                <w:szCs w:val="22"/>
              </w:rPr>
            </w:pPr>
            <w:r w:rsidRPr="007D0501">
              <w:rPr>
                <w:rFonts w:asciiTheme="minorHAnsi" w:hAnsiTheme="minorHAnsi" w:cstheme="minorHAnsi"/>
                <w:sz w:val="22"/>
                <w:szCs w:val="22"/>
              </w:rPr>
              <w:t>Prelegere cu abordări interactive</w:t>
            </w:r>
          </w:p>
        </w:tc>
        <w:tc>
          <w:tcPr>
            <w:tcW w:w="3129" w:type="dxa"/>
          </w:tcPr>
          <w:p w14:paraId="204A9D1B" w14:textId="77777777" w:rsidR="006B5027" w:rsidRPr="005319EC" w:rsidRDefault="006B5027" w:rsidP="006B5027">
            <w:pPr>
              <w:pStyle w:val="Default"/>
              <w:rPr>
                <w:rFonts w:asciiTheme="minorHAnsi" w:hAnsiTheme="minorHAnsi" w:cstheme="minorHAnsi"/>
                <w:sz w:val="22"/>
                <w:szCs w:val="22"/>
              </w:rPr>
            </w:pPr>
            <w:r w:rsidRPr="005319EC">
              <w:rPr>
                <w:rFonts w:asciiTheme="minorHAnsi" w:hAnsiTheme="minorHAnsi" w:cstheme="minorHAnsi"/>
                <w:sz w:val="22"/>
                <w:szCs w:val="22"/>
              </w:rPr>
              <w:t xml:space="preserve">JOHNS, Gary, 1998, Comportament organizaţional, Ed. Economică, (Comportament social şi procese organizaţionale </w:t>
            </w:r>
          </w:p>
          <w:p w14:paraId="1EBA1010" w14:textId="6979C80F" w:rsidR="00154F42" w:rsidRPr="005319EC" w:rsidRDefault="006B5027" w:rsidP="006B5027">
            <w:pPr>
              <w:rPr>
                <w:rFonts w:asciiTheme="minorHAnsi" w:hAnsiTheme="minorHAnsi" w:cstheme="minorHAnsi"/>
                <w:sz w:val="22"/>
                <w:szCs w:val="22"/>
              </w:rPr>
            </w:pPr>
            <w:r w:rsidRPr="005319EC">
              <w:rPr>
                <w:rFonts w:asciiTheme="minorHAnsi" w:hAnsiTheme="minorHAnsi" w:cstheme="minorHAnsi"/>
                <w:sz w:val="22"/>
                <w:szCs w:val="22"/>
              </w:rPr>
              <w:lastRenderedPageBreak/>
              <w:t>Stoica-Constantin Ana, Neculau, Adrian (coordonatori), 1998, Psihosociologia rezolvării conflictului, Polirom.</w:t>
            </w:r>
          </w:p>
        </w:tc>
      </w:tr>
      <w:tr w:rsidR="00154F42" w:rsidRPr="00C4385C" w14:paraId="18FDAC2A" w14:textId="77777777" w:rsidTr="00B05C0F">
        <w:tc>
          <w:tcPr>
            <w:tcW w:w="3128" w:type="dxa"/>
          </w:tcPr>
          <w:p w14:paraId="5556B4F7" w14:textId="646F0D6B" w:rsidR="00154F42" w:rsidRPr="009F71E9" w:rsidRDefault="00154F42" w:rsidP="00752E1C">
            <w:pPr>
              <w:rPr>
                <w:rFonts w:asciiTheme="minorHAnsi" w:hAnsiTheme="minorHAnsi" w:cstheme="minorHAnsi"/>
                <w:sz w:val="22"/>
                <w:szCs w:val="22"/>
              </w:rPr>
            </w:pPr>
            <w:r w:rsidRPr="009F71E9">
              <w:rPr>
                <w:rFonts w:asciiTheme="minorHAnsi" w:hAnsiTheme="minorHAnsi" w:cstheme="minorHAnsi"/>
                <w:sz w:val="22"/>
                <w:szCs w:val="22"/>
              </w:rPr>
              <w:lastRenderedPageBreak/>
              <w:t>C</w:t>
            </w:r>
            <w:r w:rsidR="00BF5587" w:rsidRPr="009F71E9">
              <w:rPr>
                <w:rFonts w:asciiTheme="minorHAnsi" w:hAnsiTheme="minorHAnsi" w:cstheme="minorHAnsi"/>
                <w:sz w:val="22"/>
                <w:szCs w:val="22"/>
              </w:rPr>
              <w:t>7. Evaluarea programelor de management îna sistenţa socială</w:t>
            </w:r>
          </w:p>
        </w:tc>
        <w:tc>
          <w:tcPr>
            <w:tcW w:w="3128" w:type="dxa"/>
          </w:tcPr>
          <w:p w14:paraId="76B4C950" w14:textId="1FCBCFFA" w:rsidR="00C2433C" w:rsidRPr="00C2433C" w:rsidRDefault="00C2433C" w:rsidP="00C2433C">
            <w:pPr>
              <w:spacing w:line="242" w:lineRule="exact"/>
              <w:rPr>
                <w:rFonts w:asciiTheme="minorHAnsi" w:hAnsiTheme="minorHAnsi" w:cstheme="minorHAnsi"/>
                <w:sz w:val="22"/>
              </w:rPr>
            </w:pPr>
            <w:r w:rsidRPr="00C2433C">
              <w:rPr>
                <w:rFonts w:asciiTheme="minorHAnsi" w:hAnsiTheme="minorHAnsi" w:cstheme="minorHAnsi"/>
                <w:sz w:val="22"/>
              </w:rPr>
              <w:t>Expunere</w:t>
            </w:r>
            <w:r>
              <w:rPr>
                <w:rFonts w:asciiTheme="minorHAnsi" w:hAnsiTheme="minorHAnsi" w:cstheme="minorHAnsi"/>
                <w:sz w:val="22"/>
              </w:rPr>
              <w:t xml:space="preserve"> </w:t>
            </w:r>
            <w:r w:rsidRPr="00C2433C">
              <w:rPr>
                <w:rFonts w:asciiTheme="minorHAnsi" w:hAnsiTheme="minorHAnsi" w:cstheme="minorHAnsi"/>
                <w:sz w:val="22"/>
              </w:rPr>
              <w:t>sistematică</w:t>
            </w:r>
          </w:p>
          <w:p w14:paraId="109BFFB8" w14:textId="77777777" w:rsidR="00C2433C" w:rsidRPr="00C2433C" w:rsidRDefault="00C2433C" w:rsidP="00C2433C">
            <w:pPr>
              <w:spacing w:line="242" w:lineRule="exact"/>
              <w:rPr>
                <w:rFonts w:asciiTheme="minorHAnsi" w:hAnsiTheme="minorHAnsi" w:cstheme="minorHAnsi"/>
                <w:sz w:val="22"/>
              </w:rPr>
            </w:pPr>
            <w:r w:rsidRPr="00C2433C">
              <w:rPr>
                <w:rFonts w:asciiTheme="minorHAnsi" w:hAnsiTheme="minorHAnsi" w:cstheme="minorHAnsi"/>
                <w:sz w:val="22"/>
              </w:rPr>
              <w:t>Problematizare</w:t>
            </w:r>
          </w:p>
          <w:p w14:paraId="4BAE00D9" w14:textId="77777777" w:rsidR="00C2433C" w:rsidRPr="00C2433C" w:rsidRDefault="00C2433C" w:rsidP="00C2433C">
            <w:pPr>
              <w:spacing w:line="0" w:lineRule="atLeast"/>
              <w:rPr>
                <w:rFonts w:asciiTheme="minorHAnsi" w:hAnsiTheme="minorHAnsi" w:cstheme="minorHAnsi"/>
                <w:sz w:val="22"/>
              </w:rPr>
            </w:pPr>
            <w:r w:rsidRPr="00C2433C">
              <w:rPr>
                <w:rFonts w:asciiTheme="minorHAnsi" w:hAnsiTheme="minorHAnsi" w:cstheme="minorHAnsi"/>
                <w:sz w:val="22"/>
              </w:rPr>
              <w:t>Exemplificare</w:t>
            </w:r>
          </w:p>
          <w:p w14:paraId="6D6357DA" w14:textId="77777777" w:rsidR="00C2433C" w:rsidRPr="00C2433C" w:rsidRDefault="00C2433C" w:rsidP="00C2433C">
            <w:pPr>
              <w:spacing w:line="0" w:lineRule="atLeast"/>
              <w:rPr>
                <w:rFonts w:asciiTheme="minorHAnsi" w:hAnsiTheme="minorHAnsi" w:cstheme="minorHAnsi"/>
                <w:sz w:val="22"/>
              </w:rPr>
            </w:pPr>
            <w:r w:rsidRPr="00C2433C">
              <w:rPr>
                <w:rFonts w:asciiTheme="minorHAnsi" w:hAnsiTheme="minorHAnsi" w:cstheme="minorHAnsi"/>
                <w:sz w:val="22"/>
              </w:rPr>
              <w:t>Explicare</w:t>
            </w:r>
          </w:p>
          <w:p w14:paraId="172E29ED" w14:textId="77777777" w:rsidR="00C2433C" w:rsidRPr="00C2433C" w:rsidRDefault="00C2433C" w:rsidP="00C2433C">
            <w:pPr>
              <w:spacing w:line="232" w:lineRule="exact"/>
              <w:rPr>
                <w:rFonts w:asciiTheme="minorHAnsi" w:hAnsiTheme="minorHAnsi" w:cstheme="minorHAnsi"/>
                <w:sz w:val="22"/>
              </w:rPr>
            </w:pPr>
            <w:r w:rsidRPr="00C2433C">
              <w:rPr>
                <w:rFonts w:asciiTheme="minorHAnsi" w:hAnsiTheme="minorHAnsi" w:cstheme="minorHAnsi"/>
                <w:sz w:val="22"/>
              </w:rPr>
              <w:t>Dezbaterea</w:t>
            </w:r>
          </w:p>
          <w:p w14:paraId="610B39F2" w14:textId="77777777" w:rsidR="00C2433C" w:rsidRPr="00C2433C" w:rsidRDefault="00C2433C" w:rsidP="00C2433C">
            <w:pPr>
              <w:spacing w:line="0" w:lineRule="atLeast"/>
              <w:rPr>
                <w:rFonts w:asciiTheme="minorHAnsi" w:hAnsiTheme="minorHAnsi" w:cstheme="minorHAnsi"/>
                <w:sz w:val="22"/>
              </w:rPr>
            </w:pPr>
            <w:r w:rsidRPr="00C2433C">
              <w:rPr>
                <w:rFonts w:asciiTheme="minorHAnsi" w:hAnsiTheme="minorHAnsi" w:cstheme="minorHAnsi"/>
                <w:sz w:val="22"/>
              </w:rPr>
              <w:t>Adresarea de</w:t>
            </w:r>
          </w:p>
          <w:p w14:paraId="7A694756" w14:textId="06BAD262" w:rsidR="00154F42" w:rsidRPr="002644F8" w:rsidRDefault="00C2433C" w:rsidP="00C2433C">
            <w:pPr>
              <w:rPr>
                <w:rFonts w:asciiTheme="minorHAnsi" w:hAnsiTheme="minorHAnsi" w:cstheme="minorHAnsi"/>
                <w:sz w:val="22"/>
                <w:szCs w:val="22"/>
              </w:rPr>
            </w:pPr>
            <w:r w:rsidRPr="00C2433C">
              <w:rPr>
                <w:rFonts w:asciiTheme="minorHAnsi" w:hAnsiTheme="minorHAnsi" w:cstheme="minorHAnsi"/>
                <w:sz w:val="22"/>
              </w:rPr>
              <w:t>întrebări</w:t>
            </w:r>
          </w:p>
        </w:tc>
        <w:tc>
          <w:tcPr>
            <w:tcW w:w="3129" w:type="dxa"/>
          </w:tcPr>
          <w:p w14:paraId="5B97A3FD" w14:textId="77777777" w:rsidR="006B5027" w:rsidRPr="005319EC" w:rsidRDefault="006B5027" w:rsidP="006B5027">
            <w:pPr>
              <w:pStyle w:val="Default"/>
              <w:rPr>
                <w:rFonts w:asciiTheme="minorHAnsi" w:hAnsiTheme="minorHAnsi" w:cstheme="minorHAnsi"/>
                <w:sz w:val="22"/>
                <w:szCs w:val="22"/>
              </w:rPr>
            </w:pPr>
            <w:r w:rsidRPr="005319EC">
              <w:rPr>
                <w:rFonts w:asciiTheme="minorHAnsi" w:hAnsiTheme="minorHAnsi" w:cstheme="minorHAnsi"/>
                <w:sz w:val="22"/>
                <w:szCs w:val="22"/>
                <w:lang w:val="fr-FR"/>
              </w:rPr>
              <w:t xml:space="preserve">ZAMFIR, Cătălin, VLĂSCEANU, Lazăr (coord.), 1993, Dicţionar de Sociologie, Ed. </w:t>
            </w:r>
            <w:r w:rsidRPr="005319EC">
              <w:rPr>
                <w:rFonts w:asciiTheme="minorHAnsi" w:hAnsiTheme="minorHAnsi" w:cstheme="minorHAnsi"/>
                <w:sz w:val="22"/>
                <w:szCs w:val="22"/>
              </w:rPr>
              <w:t xml:space="preserve">Babel. </w:t>
            </w:r>
          </w:p>
          <w:p w14:paraId="637B12A6" w14:textId="77777777" w:rsidR="006B5027" w:rsidRPr="005319EC" w:rsidRDefault="006B5027" w:rsidP="006B5027">
            <w:pPr>
              <w:pStyle w:val="Default"/>
              <w:rPr>
                <w:rFonts w:asciiTheme="minorHAnsi" w:hAnsiTheme="minorHAnsi" w:cstheme="minorHAnsi"/>
                <w:sz w:val="22"/>
                <w:szCs w:val="22"/>
              </w:rPr>
            </w:pPr>
            <w:r w:rsidRPr="005319EC">
              <w:rPr>
                <w:rFonts w:asciiTheme="minorHAnsi" w:hAnsiTheme="minorHAnsi" w:cstheme="minorHAnsi"/>
                <w:sz w:val="22"/>
                <w:szCs w:val="22"/>
              </w:rPr>
              <w:t xml:space="preserve">YORLENŢAN, T., BURDUŞ, E., CĂPRĂRESCU, G., 1998, Managementul organizaţiei, Ed. Economică. </w:t>
            </w:r>
          </w:p>
          <w:p w14:paraId="0387602C" w14:textId="77777777" w:rsidR="006B5027" w:rsidRPr="005319EC" w:rsidRDefault="006B5027" w:rsidP="006B5027">
            <w:pPr>
              <w:pStyle w:val="Default"/>
              <w:rPr>
                <w:rFonts w:asciiTheme="minorHAnsi" w:hAnsiTheme="minorHAnsi" w:cstheme="minorHAnsi"/>
                <w:sz w:val="22"/>
                <w:szCs w:val="22"/>
              </w:rPr>
            </w:pPr>
            <w:r w:rsidRPr="005319EC">
              <w:rPr>
                <w:rFonts w:asciiTheme="minorHAnsi" w:hAnsiTheme="minorHAnsi" w:cstheme="minorHAnsi"/>
                <w:sz w:val="22"/>
                <w:szCs w:val="22"/>
              </w:rPr>
              <w:t xml:space="preserve">Carnall C. - Managing Change in Organizations, London, Prentice Hall International Ltd., 1995 </w:t>
            </w:r>
          </w:p>
          <w:p w14:paraId="33E2A5C1" w14:textId="7B8120BE" w:rsidR="00154F42" w:rsidRPr="005319EC" w:rsidRDefault="006B5027" w:rsidP="006B5027">
            <w:pPr>
              <w:rPr>
                <w:rFonts w:asciiTheme="minorHAnsi" w:hAnsiTheme="minorHAnsi" w:cstheme="minorHAnsi"/>
                <w:sz w:val="22"/>
                <w:szCs w:val="22"/>
              </w:rPr>
            </w:pPr>
            <w:r w:rsidRPr="005319EC">
              <w:rPr>
                <w:rFonts w:asciiTheme="minorHAnsi" w:hAnsiTheme="minorHAnsi" w:cstheme="minorHAnsi"/>
                <w:sz w:val="22"/>
                <w:szCs w:val="22"/>
              </w:rPr>
              <w:t>Collins Jim - Excelenţa în afaceri, Ed. Curtea Veche, Bucureşti, 2007.</w:t>
            </w:r>
          </w:p>
        </w:tc>
      </w:tr>
      <w:tr w:rsidR="00E0255D" w:rsidRPr="00C4385C" w14:paraId="40DC4846" w14:textId="77777777" w:rsidTr="00802D13">
        <w:tc>
          <w:tcPr>
            <w:tcW w:w="9385" w:type="dxa"/>
            <w:gridSpan w:val="3"/>
          </w:tcPr>
          <w:p w14:paraId="6E1EA7E4" w14:textId="648126AF" w:rsidR="00E0255D" w:rsidRPr="002644F8" w:rsidRDefault="00E0255D" w:rsidP="00752E1C">
            <w:pPr>
              <w:pStyle w:val="NoSpacing"/>
              <w:jc w:val="both"/>
              <w:rPr>
                <w:rFonts w:asciiTheme="minorHAnsi" w:hAnsiTheme="minorHAnsi" w:cstheme="minorHAnsi"/>
                <w:lang w:val="ro-RO"/>
              </w:rPr>
            </w:pPr>
            <w:r w:rsidRPr="002644F8">
              <w:rPr>
                <w:rFonts w:asciiTheme="minorHAnsi" w:hAnsiTheme="minorHAnsi" w:cstheme="minorHAnsi"/>
                <w:lang w:val="ro-RO"/>
              </w:rPr>
              <w:t>Bibliografie:</w:t>
            </w:r>
          </w:p>
          <w:p w14:paraId="3068E9B0" w14:textId="5FBFCB7D" w:rsidR="00A8696F" w:rsidRPr="00A8696F" w:rsidRDefault="00A8696F" w:rsidP="00A8696F">
            <w:pPr>
              <w:pStyle w:val="NoSpacing"/>
              <w:jc w:val="both"/>
              <w:rPr>
                <w:rFonts w:asciiTheme="minorHAnsi" w:hAnsiTheme="minorHAnsi" w:cstheme="minorHAnsi"/>
                <w:lang w:val="ro-RO"/>
              </w:rPr>
            </w:pPr>
            <w:r w:rsidRPr="00A8696F">
              <w:rPr>
                <w:rFonts w:asciiTheme="minorHAnsi" w:hAnsiTheme="minorHAnsi" w:cstheme="minorHAnsi"/>
                <w:lang w:val="ro-RO"/>
              </w:rPr>
              <w:t>1.</w:t>
            </w:r>
            <w:r>
              <w:rPr>
                <w:rFonts w:asciiTheme="minorHAnsi" w:hAnsiTheme="minorHAnsi" w:cstheme="minorHAnsi"/>
                <w:lang w:val="ro-RO"/>
              </w:rPr>
              <w:t xml:space="preserve"> </w:t>
            </w:r>
            <w:r w:rsidRPr="00A8696F">
              <w:rPr>
                <w:rFonts w:asciiTheme="minorHAnsi" w:hAnsiTheme="minorHAnsi" w:cstheme="minorHAnsi"/>
                <w:lang w:val="ro-RO"/>
              </w:rPr>
              <w:t>Axelrod Robert (1981), The emergence of cooperation among egoists,  Moser, Paul ed. (1990), Rationality in Action, Cambridge University Press</w:t>
            </w:r>
          </w:p>
          <w:p w14:paraId="43D9C4B4" w14:textId="63C94E66" w:rsidR="00A8696F" w:rsidRPr="00A8696F" w:rsidRDefault="00A8696F" w:rsidP="00A8696F">
            <w:pPr>
              <w:pStyle w:val="NoSpacing"/>
              <w:jc w:val="both"/>
              <w:rPr>
                <w:rFonts w:asciiTheme="minorHAnsi" w:hAnsiTheme="minorHAnsi" w:cstheme="minorHAnsi"/>
                <w:lang w:val="ro-RO"/>
              </w:rPr>
            </w:pPr>
            <w:r w:rsidRPr="00A8696F">
              <w:rPr>
                <w:rFonts w:asciiTheme="minorHAnsi" w:hAnsiTheme="minorHAnsi" w:cstheme="minorHAnsi"/>
                <w:lang w:val="ro-RO"/>
              </w:rPr>
              <w:t>2.</w:t>
            </w:r>
            <w:r>
              <w:rPr>
                <w:rFonts w:asciiTheme="minorHAnsi" w:hAnsiTheme="minorHAnsi" w:cstheme="minorHAnsi"/>
                <w:lang w:val="ro-RO"/>
              </w:rPr>
              <w:t xml:space="preserve"> </w:t>
            </w:r>
            <w:r w:rsidRPr="00A8696F">
              <w:rPr>
                <w:rFonts w:asciiTheme="minorHAnsi" w:hAnsiTheme="minorHAnsi" w:cstheme="minorHAnsi"/>
                <w:lang w:val="ro-RO"/>
              </w:rPr>
              <w:t>Gary Johns (1998), Comportament Organizaţional”, Ed.Economică, Bucureşti</w:t>
            </w:r>
          </w:p>
          <w:p w14:paraId="145BF6F9" w14:textId="4EC0D0B4" w:rsidR="00A8696F" w:rsidRPr="00A8696F" w:rsidRDefault="00A8696F" w:rsidP="00A8696F">
            <w:pPr>
              <w:pStyle w:val="NoSpacing"/>
              <w:jc w:val="both"/>
              <w:rPr>
                <w:rFonts w:asciiTheme="minorHAnsi" w:hAnsiTheme="minorHAnsi" w:cstheme="minorHAnsi"/>
                <w:lang w:val="ro-RO"/>
              </w:rPr>
            </w:pPr>
            <w:r w:rsidRPr="00A8696F">
              <w:rPr>
                <w:rFonts w:asciiTheme="minorHAnsi" w:hAnsiTheme="minorHAnsi" w:cstheme="minorHAnsi"/>
                <w:lang w:val="ro-RO"/>
              </w:rPr>
              <w:t>3.</w:t>
            </w:r>
            <w:r>
              <w:rPr>
                <w:rFonts w:asciiTheme="minorHAnsi" w:hAnsiTheme="minorHAnsi" w:cstheme="minorHAnsi"/>
                <w:lang w:val="ro-RO"/>
              </w:rPr>
              <w:t xml:space="preserve"> </w:t>
            </w:r>
            <w:r w:rsidRPr="00A8696F">
              <w:rPr>
                <w:rFonts w:asciiTheme="minorHAnsi" w:hAnsiTheme="minorHAnsi" w:cstheme="minorHAnsi"/>
                <w:lang w:val="ro-RO"/>
              </w:rPr>
              <w:t xml:space="preserve">Herbert, S.(1983), Alternative visions of rationality,  Moser, Paul ed. (1990), Rationality in Action, Cambridge University Press   </w:t>
            </w:r>
          </w:p>
          <w:p w14:paraId="271E702C" w14:textId="40A4A22D" w:rsidR="00A8696F" w:rsidRPr="00A8696F" w:rsidRDefault="00A8696F" w:rsidP="00A8696F">
            <w:pPr>
              <w:pStyle w:val="NoSpacing"/>
              <w:jc w:val="both"/>
              <w:rPr>
                <w:rFonts w:asciiTheme="minorHAnsi" w:hAnsiTheme="minorHAnsi" w:cstheme="minorHAnsi"/>
                <w:lang w:val="ro-RO"/>
              </w:rPr>
            </w:pPr>
            <w:r w:rsidRPr="00A8696F">
              <w:rPr>
                <w:rFonts w:asciiTheme="minorHAnsi" w:hAnsiTheme="minorHAnsi" w:cstheme="minorHAnsi"/>
                <w:lang w:val="ro-RO"/>
              </w:rPr>
              <w:t>4.</w:t>
            </w:r>
            <w:r>
              <w:rPr>
                <w:rFonts w:asciiTheme="minorHAnsi" w:hAnsiTheme="minorHAnsi" w:cstheme="minorHAnsi"/>
                <w:lang w:val="ro-RO"/>
              </w:rPr>
              <w:t xml:space="preserve"> </w:t>
            </w:r>
            <w:r w:rsidRPr="00A8696F">
              <w:rPr>
                <w:rFonts w:asciiTheme="minorHAnsi" w:hAnsiTheme="minorHAnsi" w:cstheme="minorHAnsi"/>
                <w:lang w:val="ro-RO"/>
              </w:rPr>
              <w:t>Nabil Elias (1985),  The Effects of Financial Information Symmetry on Conflict Resolution: An Experiment in the Context of Labor Negotiations, The Accounting Review, Vol. 65, No. 3 (Jul., 1990), pp. 606-623</w:t>
            </w:r>
          </w:p>
          <w:p w14:paraId="55C206EC" w14:textId="02F04083" w:rsidR="00A8696F" w:rsidRPr="00A8696F" w:rsidRDefault="00A8696F" w:rsidP="00A8696F">
            <w:pPr>
              <w:pStyle w:val="NoSpacing"/>
              <w:jc w:val="both"/>
              <w:rPr>
                <w:rFonts w:asciiTheme="minorHAnsi" w:hAnsiTheme="minorHAnsi" w:cstheme="minorHAnsi"/>
                <w:lang w:val="ro-RO"/>
              </w:rPr>
            </w:pPr>
            <w:r w:rsidRPr="00A8696F">
              <w:rPr>
                <w:rFonts w:asciiTheme="minorHAnsi" w:hAnsiTheme="minorHAnsi" w:cstheme="minorHAnsi"/>
                <w:lang w:val="ro-RO"/>
              </w:rPr>
              <w:t>5.</w:t>
            </w:r>
            <w:r>
              <w:rPr>
                <w:rFonts w:asciiTheme="minorHAnsi" w:hAnsiTheme="minorHAnsi" w:cstheme="minorHAnsi"/>
                <w:lang w:val="ro-RO"/>
              </w:rPr>
              <w:t xml:space="preserve"> </w:t>
            </w:r>
            <w:r w:rsidRPr="00A8696F">
              <w:rPr>
                <w:rFonts w:asciiTheme="minorHAnsi" w:hAnsiTheme="minorHAnsi" w:cstheme="minorHAnsi"/>
                <w:lang w:val="ro-RO"/>
              </w:rPr>
              <w:t>Neale, M., Bazerman, M (1985),  Perspectives for Understanding Negotiation: Viewing Negotiation as a Judgmental Process, The Journal of Conflict Resolution, Vol. 29, No. 1 (Mar., 1985), pp. 33-55</w:t>
            </w:r>
          </w:p>
          <w:p w14:paraId="0F907BC1" w14:textId="30E3F820" w:rsidR="00A8696F" w:rsidRPr="00A8696F" w:rsidRDefault="00A8696F" w:rsidP="00A8696F">
            <w:pPr>
              <w:pStyle w:val="NoSpacing"/>
              <w:jc w:val="both"/>
              <w:rPr>
                <w:rFonts w:asciiTheme="minorHAnsi" w:hAnsiTheme="minorHAnsi" w:cstheme="minorHAnsi"/>
                <w:lang w:val="ro-RO"/>
              </w:rPr>
            </w:pPr>
            <w:r w:rsidRPr="00A8696F">
              <w:rPr>
                <w:rFonts w:asciiTheme="minorHAnsi" w:hAnsiTheme="minorHAnsi" w:cstheme="minorHAnsi"/>
                <w:lang w:val="ro-RO"/>
              </w:rPr>
              <w:t>6.</w:t>
            </w:r>
            <w:r>
              <w:rPr>
                <w:rFonts w:asciiTheme="minorHAnsi" w:hAnsiTheme="minorHAnsi" w:cstheme="minorHAnsi"/>
                <w:lang w:val="ro-RO"/>
              </w:rPr>
              <w:t xml:space="preserve"> </w:t>
            </w:r>
            <w:r w:rsidRPr="00A8696F">
              <w:rPr>
                <w:rFonts w:asciiTheme="minorHAnsi" w:hAnsiTheme="minorHAnsi" w:cstheme="minorHAnsi"/>
                <w:lang w:val="ro-RO"/>
              </w:rPr>
              <w:t>Stoica-Constantin Ana ( 2006), Conflictul Intepersonal, Ed. Polirom, Iasi</w:t>
            </w:r>
          </w:p>
          <w:p w14:paraId="107DB02C" w14:textId="481E2FC6" w:rsidR="00E0255D" w:rsidRPr="002644F8" w:rsidRDefault="00A8696F" w:rsidP="00A8696F">
            <w:pPr>
              <w:pStyle w:val="NoSpacing"/>
              <w:jc w:val="both"/>
              <w:rPr>
                <w:rFonts w:asciiTheme="minorHAnsi" w:hAnsiTheme="minorHAnsi" w:cstheme="minorHAnsi"/>
                <w:lang w:val="ro-RO"/>
              </w:rPr>
            </w:pPr>
            <w:r w:rsidRPr="00A8696F">
              <w:rPr>
                <w:rFonts w:asciiTheme="minorHAnsi" w:hAnsiTheme="minorHAnsi" w:cstheme="minorHAnsi"/>
                <w:lang w:val="ro-RO"/>
              </w:rPr>
              <w:t>7.</w:t>
            </w:r>
            <w:r>
              <w:rPr>
                <w:rFonts w:asciiTheme="minorHAnsi" w:hAnsiTheme="minorHAnsi" w:cstheme="minorHAnsi"/>
                <w:lang w:val="ro-RO"/>
              </w:rPr>
              <w:t xml:space="preserve"> </w:t>
            </w:r>
            <w:r w:rsidRPr="00A8696F">
              <w:rPr>
                <w:rFonts w:asciiTheme="minorHAnsi" w:hAnsiTheme="minorHAnsi" w:cstheme="minorHAnsi"/>
                <w:lang w:val="ro-RO"/>
              </w:rPr>
              <w:t>Zamfir, Cătălin (1990): Incertitudinea. O perspectivă psihosociologică, Bucureşti, Editura ştiinţifică</w:t>
            </w:r>
          </w:p>
        </w:tc>
      </w:tr>
      <w:tr w:rsidR="00802D13" w:rsidRPr="00C4385C" w14:paraId="7C5F1B96" w14:textId="77777777" w:rsidTr="00E27A2E">
        <w:tc>
          <w:tcPr>
            <w:tcW w:w="3128" w:type="dxa"/>
          </w:tcPr>
          <w:p w14:paraId="0CA282A9" w14:textId="1809AB2B"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rPr>
              <w:t xml:space="preserve">8.2 Seminar / </w:t>
            </w:r>
            <w:r w:rsidRPr="002644F8">
              <w:rPr>
                <w:rFonts w:asciiTheme="minorHAnsi" w:hAnsiTheme="minorHAnsi" w:cstheme="minorHAnsi"/>
                <w:lang w:val="ro-RO"/>
              </w:rPr>
              <w:t>laborator</w:t>
            </w:r>
          </w:p>
        </w:tc>
        <w:tc>
          <w:tcPr>
            <w:tcW w:w="3128" w:type="dxa"/>
          </w:tcPr>
          <w:p w14:paraId="517B4358" w14:textId="0C9FBF1E"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Metode de predare</w:t>
            </w:r>
          </w:p>
        </w:tc>
        <w:tc>
          <w:tcPr>
            <w:tcW w:w="3129" w:type="dxa"/>
          </w:tcPr>
          <w:p w14:paraId="1DE1D96E" w14:textId="14B2FBD2"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Observații</w:t>
            </w:r>
          </w:p>
        </w:tc>
      </w:tr>
      <w:tr w:rsidR="00802D13" w:rsidRPr="005319EC" w14:paraId="04894FAF" w14:textId="77777777" w:rsidTr="00E27A2E">
        <w:tc>
          <w:tcPr>
            <w:tcW w:w="3128" w:type="dxa"/>
          </w:tcPr>
          <w:p w14:paraId="5DEFB08A" w14:textId="3F733C96" w:rsidR="00802D13" w:rsidRPr="00564B3A" w:rsidRDefault="00A8696F" w:rsidP="00564B3A">
            <w:pPr>
              <w:pStyle w:val="NoSpacing"/>
              <w:rPr>
                <w:rFonts w:asciiTheme="minorHAnsi" w:hAnsiTheme="minorHAnsi" w:cstheme="minorHAnsi"/>
                <w:lang w:val="ro-RO"/>
              </w:rPr>
            </w:pPr>
            <w:r w:rsidRPr="00564B3A">
              <w:rPr>
                <w:rFonts w:asciiTheme="minorHAnsi" w:hAnsiTheme="minorHAnsi" w:cstheme="minorHAnsi"/>
                <w:lang w:val="ro-RO"/>
              </w:rPr>
              <w:t>S1.</w:t>
            </w:r>
            <w:r w:rsidR="00564B3A" w:rsidRPr="00564B3A">
              <w:rPr>
                <w:rFonts w:asciiTheme="minorHAnsi" w:hAnsiTheme="minorHAnsi" w:cstheme="minorHAnsi"/>
                <w:lang w:val="ro-RO"/>
              </w:rPr>
              <w:t xml:space="preserve"> </w:t>
            </w:r>
            <w:r w:rsidR="0045397E" w:rsidRPr="00564B3A">
              <w:rPr>
                <w:rFonts w:asciiTheme="minorHAnsi" w:hAnsiTheme="minorHAnsi" w:cstheme="minorHAnsi"/>
                <w:lang w:val="ro-RO"/>
              </w:rPr>
              <w:t>Tipuri de manageri în serviciile sociale și de sănătate</w:t>
            </w:r>
          </w:p>
        </w:tc>
        <w:tc>
          <w:tcPr>
            <w:tcW w:w="3128" w:type="dxa"/>
          </w:tcPr>
          <w:p w14:paraId="75A28FD2" w14:textId="77777777" w:rsidR="004E46BC" w:rsidRPr="00DF57BB" w:rsidRDefault="004E46BC" w:rsidP="004E46BC">
            <w:pPr>
              <w:pStyle w:val="Default"/>
              <w:rPr>
                <w:sz w:val="22"/>
                <w:szCs w:val="22"/>
                <w:lang w:val="ro-RO"/>
              </w:rPr>
            </w:pPr>
            <w:r w:rsidRPr="00DF57BB">
              <w:rPr>
                <w:sz w:val="22"/>
                <w:szCs w:val="22"/>
                <w:lang w:val="ro-RO"/>
              </w:rPr>
              <w:t xml:space="preserve">Exercițiul interactiv – lucrul în echipă; </w:t>
            </w:r>
          </w:p>
          <w:p w14:paraId="4F5484C9" w14:textId="78745947" w:rsidR="00802D13" w:rsidRPr="002644F8" w:rsidRDefault="004E46BC" w:rsidP="004E46BC">
            <w:pPr>
              <w:pStyle w:val="NoSpacing"/>
              <w:jc w:val="both"/>
              <w:rPr>
                <w:rFonts w:asciiTheme="minorHAnsi" w:hAnsiTheme="minorHAnsi" w:cstheme="minorHAnsi"/>
                <w:b/>
                <w:lang w:val="ro-RO"/>
              </w:rPr>
            </w:pPr>
            <w:r w:rsidRPr="00DF57BB">
              <w:rPr>
                <w:lang w:val="ro-RO"/>
              </w:rPr>
              <w:t>metoda mozaicului;</w:t>
            </w:r>
          </w:p>
        </w:tc>
        <w:tc>
          <w:tcPr>
            <w:tcW w:w="3129" w:type="dxa"/>
          </w:tcPr>
          <w:p w14:paraId="7876E703" w14:textId="493408C4" w:rsidR="00802D13" w:rsidRPr="005319EC" w:rsidRDefault="00055D54" w:rsidP="00802D13">
            <w:pPr>
              <w:pStyle w:val="NoSpacing"/>
              <w:jc w:val="both"/>
              <w:rPr>
                <w:rFonts w:asciiTheme="minorHAnsi" w:hAnsiTheme="minorHAnsi" w:cstheme="minorHAnsi"/>
                <w:b/>
                <w:lang w:val="ro-RO"/>
              </w:rPr>
            </w:pPr>
            <w:r w:rsidRPr="005319EC">
              <w:t>Zeckhauser, Richard J. (ed), 1993 (1991), Strategy and Choice, Cambridge: The MIT Press</w:t>
            </w:r>
          </w:p>
        </w:tc>
      </w:tr>
      <w:tr w:rsidR="00802D13" w:rsidRPr="005319EC" w14:paraId="18DD56B5" w14:textId="77777777" w:rsidTr="00E27A2E">
        <w:tc>
          <w:tcPr>
            <w:tcW w:w="3128" w:type="dxa"/>
          </w:tcPr>
          <w:p w14:paraId="03C669FA" w14:textId="6CE19883" w:rsidR="00802D13" w:rsidRPr="00564B3A" w:rsidRDefault="00A8696F" w:rsidP="00564B3A">
            <w:pPr>
              <w:pStyle w:val="NoSpacing"/>
              <w:rPr>
                <w:rFonts w:asciiTheme="minorHAnsi" w:hAnsiTheme="minorHAnsi" w:cstheme="minorHAnsi"/>
                <w:lang w:val="ro-RO"/>
              </w:rPr>
            </w:pPr>
            <w:r w:rsidRPr="00564B3A">
              <w:rPr>
                <w:rFonts w:asciiTheme="minorHAnsi" w:hAnsiTheme="minorHAnsi" w:cstheme="minorHAnsi"/>
                <w:lang w:val="ro-RO"/>
              </w:rPr>
              <w:t>S2.</w:t>
            </w:r>
            <w:r w:rsidR="00564B3A">
              <w:rPr>
                <w:rFonts w:asciiTheme="minorHAnsi" w:hAnsiTheme="minorHAnsi" w:cstheme="minorHAnsi"/>
                <w:lang w:val="ro-RO"/>
              </w:rPr>
              <w:t xml:space="preserve"> </w:t>
            </w:r>
            <w:r w:rsidR="0045397E" w:rsidRPr="00564B3A">
              <w:rPr>
                <w:rFonts w:asciiTheme="minorHAnsi" w:hAnsiTheme="minorHAnsi" w:cstheme="minorHAnsi"/>
                <w:lang w:val="ro-RO"/>
              </w:rPr>
              <w:t xml:space="preserve">Reușită și eșec  </w:t>
            </w:r>
            <w:r w:rsidR="0045397E" w:rsidRPr="00564B3A">
              <w:rPr>
                <w:rFonts w:asciiTheme="minorHAnsi" w:hAnsiTheme="minorHAnsi" w:cstheme="minorHAnsi"/>
                <w:lang w:val="it-IT"/>
              </w:rPr>
              <w:t>în comunicarea managerială</w:t>
            </w:r>
          </w:p>
        </w:tc>
        <w:tc>
          <w:tcPr>
            <w:tcW w:w="3128" w:type="dxa"/>
          </w:tcPr>
          <w:p w14:paraId="2DE1F6C5" w14:textId="77777777" w:rsidR="00CC3692" w:rsidRPr="00DF57BB" w:rsidRDefault="00CC3692" w:rsidP="00CC3692">
            <w:pPr>
              <w:pStyle w:val="Default"/>
              <w:rPr>
                <w:sz w:val="22"/>
                <w:szCs w:val="22"/>
                <w:lang w:val="ro-RO"/>
              </w:rPr>
            </w:pPr>
            <w:r w:rsidRPr="00DF57BB">
              <w:rPr>
                <w:sz w:val="22"/>
                <w:szCs w:val="22"/>
                <w:lang w:val="ro-RO"/>
              </w:rPr>
              <w:t xml:space="preserve">Exercițiul interactiv – lucrul în echipă; </w:t>
            </w:r>
          </w:p>
          <w:p w14:paraId="6DDC5DAE" w14:textId="50C4B23E" w:rsidR="00802D13" w:rsidRPr="002644F8" w:rsidRDefault="00CC3692" w:rsidP="00CC3692">
            <w:pPr>
              <w:pStyle w:val="NoSpacing"/>
              <w:jc w:val="both"/>
              <w:rPr>
                <w:rFonts w:asciiTheme="minorHAnsi" w:hAnsiTheme="minorHAnsi" w:cstheme="minorHAnsi"/>
                <w:b/>
                <w:lang w:val="ro-RO"/>
              </w:rPr>
            </w:pPr>
            <w:r w:rsidRPr="00DF57BB">
              <w:rPr>
                <w:lang w:val="ro-RO"/>
              </w:rPr>
              <w:t>metoda mozaicului;</w:t>
            </w:r>
          </w:p>
        </w:tc>
        <w:tc>
          <w:tcPr>
            <w:tcW w:w="3129" w:type="dxa"/>
          </w:tcPr>
          <w:p w14:paraId="3A02CF74" w14:textId="5FAA1340" w:rsidR="00802D13" w:rsidRPr="005319EC" w:rsidRDefault="00C56C00" w:rsidP="00802D13">
            <w:pPr>
              <w:pStyle w:val="NoSpacing"/>
              <w:jc w:val="both"/>
              <w:rPr>
                <w:rFonts w:asciiTheme="minorHAnsi" w:hAnsiTheme="minorHAnsi" w:cstheme="minorHAnsi"/>
                <w:b/>
                <w:lang w:val="ro-RO"/>
              </w:rPr>
            </w:pPr>
            <w:r w:rsidRPr="005319EC">
              <w:rPr>
                <w:color w:val="000000"/>
              </w:rPr>
              <w:t>Zagare, Frank (1984), Game Theory – Concepts and Applications, Sage Publications, California</w:t>
            </w:r>
          </w:p>
        </w:tc>
      </w:tr>
      <w:tr w:rsidR="0045397E" w:rsidRPr="005319EC" w14:paraId="420C3A10" w14:textId="77777777" w:rsidTr="00E27A2E">
        <w:tc>
          <w:tcPr>
            <w:tcW w:w="3128" w:type="dxa"/>
          </w:tcPr>
          <w:p w14:paraId="30410315" w14:textId="522330E8" w:rsidR="0045397E" w:rsidRPr="00564B3A" w:rsidRDefault="0045397E" w:rsidP="0045397E">
            <w:pPr>
              <w:pStyle w:val="NoSpacing"/>
              <w:jc w:val="both"/>
              <w:rPr>
                <w:rFonts w:asciiTheme="minorHAnsi" w:hAnsiTheme="minorHAnsi" w:cstheme="minorHAnsi"/>
                <w:lang w:val="ro-RO"/>
              </w:rPr>
            </w:pPr>
            <w:r w:rsidRPr="00564B3A">
              <w:rPr>
                <w:rFonts w:asciiTheme="minorHAnsi" w:hAnsiTheme="minorHAnsi" w:cstheme="minorHAnsi"/>
                <w:lang w:val="ro-RO"/>
              </w:rPr>
              <w:t>S3. Reguli empirice de evitare a conflictului</w:t>
            </w:r>
          </w:p>
        </w:tc>
        <w:tc>
          <w:tcPr>
            <w:tcW w:w="3128" w:type="dxa"/>
          </w:tcPr>
          <w:p w14:paraId="6421D08D"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Brainstorming</w:t>
            </w:r>
          </w:p>
          <w:p w14:paraId="004AAAFC"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Expunere continuă</w:t>
            </w:r>
          </w:p>
          <w:p w14:paraId="4B8E3F64"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Dezbaterea</w:t>
            </w:r>
          </w:p>
          <w:p w14:paraId="2B22C1DD"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Adresarea de întrebări</w:t>
            </w:r>
          </w:p>
          <w:p w14:paraId="6F73F7AD"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 xml:space="preserve">Problematizare </w:t>
            </w:r>
          </w:p>
          <w:p w14:paraId="4EF1911F"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Explicare</w:t>
            </w:r>
          </w:p>
          <w:p w14:paraId="491FF905" w14:textId="2459340C" w:rsidR="0045397E" w:rsidRPr="002644F8" w:rsidRDefault="00DA3153" w:rsidP="00DA3153">
            <w:pPr>
              <w:pStyle w:val="NoSpacing"/>
              <w:jc w:val="both"/>
              <w:rPr>
                <w:rFonts w:asciiTheme="minorHAnsi" w:hAnsiTheme="minorHAnsi" w:cstheme="minorHAnsi"/>
                <w:b/>
                <w:lang w:val="ro-RO"/>
              </w:rPr>
            </w:pPr>
            <w:r w:rsidRPr="00DA3153">
              <w:rPr>
                <w:rFonts w:asciiTheme="minorHAnsi" w:hAnsiTheme="minorHAnsi" w:cstheme="minorHAnsi"/>
                <w:lang w:val="ro-RO"/>
              </w:rPr>
              <w:t>Exemplificare</w:t>
            </w:r>
          </w:p>
        </w:tc>
        <w:tc>
          <w:tcPr>
            <w:tcW w:w="3129" w:type="dxa"/>
          </w:tcPr>
          <w:p w14:paraId="6AA11E17" w14:textId="2576B44C" w:rsidR="0045397E" w:rsidRPr="005319EC" w:rsidRDefault="00C56C00" w:rsidP="0045397E">
            <w:pPr>
              <w:pStyle w:val="NoSpacing"/>
              <w:jc w:val="both"/>
              <w:rPr>
                <w:rFonts w:asciiTheme="minorHAnsi" w:hAnsiTheme="minorHAnsi" w:cstheme="minorHAnsi"/>
                <w:b/>
                <w:lang w:val="ro-RO"/>
              </w:rPr>
            </w:pPr>
            <w:r w:rsidRPr="005319EC">
              <w:t>Zeckhauser, Richard J. (ed), 1993 (1991), Strategy and Choice, Cambridge: The MIT Press</w:t>
            </w:r>
          </w:p>
        </w:tc>
      </w:tr>
      <w:tr w:rsidR="00252F04" w:rsidRPr="005319EC" w14:paraId="01D79FA0" w14:textId="77777777" w:rsidTr="00E27A2E">
        <w:tc>
          <w:tcPr>
            <w:tcW w:w="3128" w:type="dxa"/>
          </w:tcPr>
          <w:p w14:paraId="516D9B98" w14:textId="2D5F17F3" w:rsidR="00252F04" w:rsidRPr="00564B3A" w:rsidRDefault="00252F04" w:rsidP="0045397E">
            <w:pPr>
              <w:pStyle w:val="NoSpacing"/>
              <w:jc w:val="both"/>
              <w:rPr>
                <w:rFonts w:asciiTheme="minorHAnsi" w:hAnsiTheme="minorHAnsi" w:cstheme="minorHAnsi"/>
                <w:lang w:val="ro-RO"/>
              </w:rPr>
            </w:pPr>
            <w:r w:rsidRPr="00564B3A">
              <w:rPr>
                <w:rFonts w:asciiTheme="minorHAnsi" w:hAnsiTheme="minorHAnsi" w:cstheme="minorHAnsi"/>
                <w:lang w:val="ro-RO"/>
              </w:rPr>
              <w:t>S4. Verificare pe parcurs</w:t>
            </w:r>
          </w:p>
        </w:tc>
        <w:tc>
          <w:tcPr>
            <w:tcW w:w="3128" w:type="dxa"/>
          </w:tcPr>
          <w:p w14:paraId="74F6FB4C" w14:textId="7A994065" w:rsidR="00252F04" w:rsidRPr="002644F8" w:rsidRDefault="00C56C00" w:rsidP="0045397E">
            <w:pPr>
              <w:pStyle w:val="NoSpacing"/>
              <w:jc w:val="both"/>
              <w:rPr>
                <w:rFonts w:asciiTheme="minorHAnsi" w:hAnsiTheme="minorHAnsi" w:cstheme="minorHAnsi"/>
                <w:b/>
                <w:lang w:val="ro-RO"/>
              </w:rPr>
            </w:pPr>
            <w:r>
              <w:rPr>
                <w:rFonts w:asciiTheme="minorHAnsi" w:hAnsiTheme="minorHAnsi" w:cstheme="minorHAnsi"/>
                <w:b/>
                <w:lang w:val="ro-RO"/>
              </w:rPr>
              <w:t>Test</w:t>
            </w:r>
          </w:p>
        </w:tc>
        <w:tc>
          <w:tcPr>
            <w:tcW w:w="3129" w:type="dxa"/>
          </w:tcPr>
          <w:p w14:paraId="421384BA" w14:textId="77777777" w:rsidR="00252F04" w:rsidRPr="005319EC" w:rsidRDefault="00252F04" w:rsidP="0045397E">
            <w:pPr>
              <w:pStyle w:val="NoSpacing"/>
              <w:jc w:val="both"/>
              <w:rPr>
                <w:rFonts w:asciiTheme="minorHAnsi" w:hAnsiTheme="minorHAnsi" w:cstheme="minorHAnsi"/>
                <w:b/>
                <w:lang w:val="ro-RO"/>
              </w:rPr>
            </w:pPr>
          </w:p>
        </w:tc>
      </w:tr>
      <w:tr w:rsidR="0045397E" w:rsidRPr="005319EC" w14:paraId="6CDBA695" w14:textId="77777777" w:rsidTr="00E27A2E">
        <w:tc>
          <w:tcPr>
            <w:tcW w:w="3128" w:type="dxa"/>
          </w:tcPr>
          <w:p w14:paraId="3BB3BD43" w14:textId="45667B04" w:rsidR="0045397E" w:rsidRPr="00564B3A" w:rsidRDefault="0045397E" w:rsidP="0045397E">
            <w:pPr>
              <w:pStyle w:val="NoSpacing"/>
              <w:jc w:val="both"/>
              <w:rPr>
                <w:rFonts w:asciiTheme="minorHAnsi" w:hAnsiTheme="minorHAnsi" w:cstheme="minorHAnsi"/>
                <w:lang w:val="ro-RO"/>
              </w:rPr>
            </w:pPr>
            <w:r w:rsidRPr="00564B3A">
              <w:rPr>
                <w:rFonts w:asciiTheme="minorHAnsi" w:hAnsiTheme="minorHAnsi" w:cstheme="minorHAnsi"/>
                <w:lang w:val="ro-RO"/>
              </w:rPr>
              <w:lastRenderedPageBreak/>
              <w:t>S</w:t>
            </w:r>
            <w:r w:rsidR="00055D54">
              <w:rPr>
                <w:rFonts w:asciiTheme="minorHAnsi" w:hAnsiTheme="minorHAnsi" w:cstheme="minorHAnsi"/>
                <w:lang w:val="ro-RO"/>
              </w:rPr>
              <w:t>5</w:t>
            </w:r>
            <w:r w:rsidRPr="00564B3A">
              <w:rPr>
                <w:rFonts w:asciiTheme="minorHAnsi" w:hAnsiTheme="minorHAnsi" w:cstheme="minorHAnsi"/>
                <w:lang w:val="ro-RO"/>
              </w:rPr>
              <w:t>. Analiza situatiilor de conflict organizational prin imagini video din internet</w:t>
            </w:r>
          </w:p>
        </w:tc>
        <w:tc>
          <w:tcPr>
            <w:tcW w:w="3128" w:type="dxa"/>
          </w:tcPr>
          <w:p w14:paraId="540CB9D4" w14:textId="77777777" w:rsidR="00DA3153" w:rsidRDefault="00DA3153" w:rsidP="00DA3153">
            <w:pPr>
              <w:pStyle w:val="Default"/>
              <w:rPr>
                <w:sz w:val="22"/>
                <w:szCs w:val="22"/>
              </w:rPr>
            </w:pPr>
            <w:r>
              <w:rPr>
                <w:sz w:val="22"/>
                <w:szCs w:val="22"/>
              </w:rPr>
              <w:t xml:space="preserve">Exercițiul interactiv – lucrul în </w:t>
            </w:r>
            <w:proofErr w:type="gramStart"/>
            <w:r>
              <w:rPr>
                <w:sz w:val="22"/>
                <w:szCs w:val="22"/>
              </w:rPr>
              <w:t>echipă;</w:t>
            </w:r>
            <w:proofErr w:type="gramEnd"/>
            <w:r>
              <w:rPr>
                <w:sz w:val="22"/>
                <w:szCs w:val="22"/>
              </w:rPr>
              <w:t xml:space="preserve"> </w:t>
            </w:r>
          </w:p>
          <w:p w14:paraId="79709677" w14:textId="77777777" w:rsidR="0045397E" w:rsidRPr="002644F8" w:rsidRDefault="0045397E" w:rsidP="0045397E">
            <w:pPr>
              <w:pStyle w:val="NoSpacing"/>
              <w:jc w:val="both"/>
              <w:rPr>
                <w:rFonts w:asciiTheme="minorHAnsi" w:hAnsiTheme="minorHAnsi" w:cstheme="minorHAnsi"/>
                <w:b/>
                <w:lang w:val="ro-RO"/>
              </w:rPr>
            </w:pPr>
          </w:p>
        </w:tc>
        <w:tc>
          <w:tcPr>
            <w:tcW w:w="3129" w:type="dxa"/>
          </w:tcPr>
          <w:p w14:paraId="6F495F58" w14:textId="5299190E" w:rsidR="0045397E" w:rsidRPr="005319EC" w:rsidRDefault="00C56C00" w:rsidP="0045397E">
            <w:pPr>
              <w:pStyle w:val="NoSpacing"/>
              <w:jc w:val="both"/>
              <w:rPr>
                <w:rFonts w:asciiTheme="minorHAnsi" w:hAnsiTheme="minorHAnsi" w:cstheme="minorHAnsi"/>
                <w:b/>
                <w:lang w:val="ro-RO"/>
              </w:rPr>
            </w:pPr>
            <w:r w:rsidRPr="005319EC">
              <w:rPr>
                <w:color w:val="000000"/>
              </w:rPr>
              <w:t>Zagare, Frank (1984), Game Theory – Concepts and Applications, Sage Publications, California</w:t>
            </w:r>
          </w:p>
        </w:tc>
      </w:tr>
      <w:tr w:rsidR="0045397E" w:rsidRPr="005319EC" w14:paraId="3771FC12" w14:textId="77777777" w:rsidTr="00E27A2E">
        <w:tc>
          <w:tcPr>
            <w:tcW w:w="3128" w:type="dxa"/>
          </w:tcPr>
          <w:p w14:paraId="184DADB9" w14:textId="5838B597" w:rsidR="0045397E" w:rsidRPr="00564B3A" w:rsidRDefault="0045397E" w:rsidP="0045397E">
            <w:pPr>
              <w:pStyle w:val="Default"/>
              <w:rPr>
                <w:rFonts w:asciiTheme="minorHAnsi" w:hAnsiTheme="minorHAnsi" w:cstheme="minorHAnsi"/>
                <w:sz w:val="22"/>
                <w:szCs w:val="22"/>
              </w:rPr>
            </w:pPr>
            <w:r w:rsidRPr="00564B3A">
              <w:rPr>
                <w:rFonts w:asciiTheme="minorHAnsi" w:hAnsiTheme="minorHAnsi" w:cstheme="minorHAnsi"/>
                <w:sz w:val="22"/>
                <w:szCs w:val="22"/>
                <w:lang w:val="ro-RO"/>
              </w:rPr>
              <w:t>S</w:t>
            </w:r>
            <w:r w:rsidR="00055D54">
              <w:rPr>
                <w:rFonts w:asciiTheme="minorHAnsi" w:hAnsiTheme="minorHAnsi" w:cstheme="minorHAnsi"/>
                <w:sz w:val="22"/>
                <w:szCs w:val="22"/>
                <w:lang w:val="ro-RO"/>
              </w:rPr>
              <w:t>6</w:t>
            </w:r>
            <w:r w:rsidRPr="00564B3A">
              <w:rPr>
                <w:rFonts w:asciiTheme="minorHAnsi" w:hAnsiTheme="minorHAnsi" w:cstheme="minorHAnsi"/>
                <w:sz w:val="22"/>
                <w:szCs w:val="22"/>
                <w:lang w:val="ro-RO"/>
              </w:rPr>
              <w:t xml:space="preserve">. </w:t>
            </w:r>
            <w:r w:rsidRPr="00564B3A">
              <w:rPr>
                <w:rFonts w:asciiTheme="minorHAnsi" w:hAnsiTheme="minorHAnsi" w:cstheme="minorHAnsi"/>
                <w:sz w:val="22"/>
                <w:szCs w:val="22"/>
              </w:rPr>
              <w:t xml:space="preserve">Conflictul în organizații </w:t>
            </w:r>
            <w:r w:rsidRPr="00564B3A">
              <w:rPr>
                <w:rFonts w:asciiTheme="minorHAnsi" w:hAnsiTheme="minorHAnsi" w:cstheme="minorHAnsi"/>
                <w:sz w:val="22"/>
                <w:szCs w:val="22"/>
                <w:lang w:val="ro-RO"/>
              </w:rPr>
              <w:t xml:space="preserve"> </w:t>
            </w:r>
          </w:p>
        </w:tc>
        <w:tc>
          <w:tcPr>
            <w:tcW w:w="3128" w:type="dxa"/>
          </w:tcPr>
          <w:p w14:paraId="4357D0F4"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Mozaicul</w:t>
            </w:r>
          </w:p>
          <w:p w14:paraId="1AF7E820"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Vizionare și analiză film</w:t>
            </w:r>
          </w:p>
          <w:p w14:paraId="3390D20B"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Activități pe grupe de lucru</w:t>
            </w:r>
          </w:p>
          <w:p w14:paraId="55D6AF3C" w14:textId="77777777" w:rsidR="00DA3153" w:rsidRPr="00DA3153" w:rsidRDefault="00DA3153" w:rsidP="00DA3153">
            <w:pPr>
              <w:pStyle w:val="NoSpacing"/>
              <w:rPr>
                <w:rFonts w:asciiTheme="minorHAnsi" w:hAnsiTheme="minorHAnsi" w:cstheme="minorHAnsi"/>
                <w:lang w:val="ro-RO"/>
              </w:rPr>
            </w:pPr>
            <w:r w:rsidRPr="00DA3153">
              <w:rPr>
                <w:rFonts w:asciiTheme="minorHAnsi" w:hAnsiTheme="minorHAnsi" w:cstheme="minorHAnsi"/>
                <w:lang w:val="ro-RO"/>
              </w:rPr>
              <w:t>Analizarea diverselor materiale</w:t>
            </w:r>
          </w:p>
          <w:p w14:paraId="770E6407" w14:textId="280D7654" w:rsidR="0045397E" w:rsidRPr="002644F8" w:rsidRDefault="00DA3153" w:rsidP="00DA3153">
            <w:pPr>
              <w:pStyle w:val="NoSpacing"/>
              <w:jc w:val="both"/>
              <w:rPr>
                <w:rFonts w:asciiTheme="minorHAnsi" w:hAnsiTheme="minorHAnsi" w:cstheme="minorHAnsi"/>
                <w:b/>
                <w:lang w:val="ro-RO"/>
              </w:rPr>
            </w:pPr>
            <w:r w:rsidRPr="00DA3153">
              <w:rPr>
                <w:rFonts w:asciiTheme="minorHAnsi" w:hAnsiTheme="minorHAnsi" w:cstheme="minorHAnsi"/>
                <w:lang w:val="ro-RO"/>
              </w:rPr>
              <w:t>Conversația</w:t>
            </w:r>
          </w:p>
        </w:tc>
        <w:tc>
          <w:tcPr>
            <w:tcW w:w="3129" w:type="dxa"/>
          </w:tcPr>
          <w:p w14:paraId="7E2047DE" w14:textId="22946BC2" w:rsidR="0045397E" w:rsidRPr="005319EC" w:rsidRDefault="00C56C00" w:rsidP="0045397E">
            <w:pPr>
              <w:pStyle w:val="NoSpacing"/>
              <w:jc w:val="both"/>
              <w:rPr>
                <w:rFonts w:asciiTheme="minorHAnsi" w:hAnsiTheme="minorHAnsi" w:cstheme="minorHAnsi"/>
                <w:b/>
                <w:lang w:val="ro-RO"/>
              </w:rPr>
            </w:pPr>
            <w:r w:rsidRPr="005319EC">
              <w:t>Zeckhauser, Richard J. (ed), 1993 (1991), Strategy and Choice, Cambridge: The MIT Press</w:t>
            </w:r>
          </w:p>
        </w:tc>
      </w:tr>
      <w:tr w:rsidR="0045397E" w:rsidRPr="005319EC" w14:paraId="06667D06" w14:textId="77777777" w:rsidTr="00E27A2E">
        <w:tc>
          <w:tcPr>
            <w:tcW w:w="3128" w:type="dxa"/>
          </w:tcPr>
          <w:p w14:paraId="4E822C89" w14:textId="129D00F7" w:rsidR="0045397E" w:rsidRPr="00564B3A" w:rsidRDefault="0045397E" w:rsidP="00252F04">
            <w:pPr>
              <w:pStyle w:val="Default"/>
              <w:rPr>
                <w:rFonts w:asciiTheme="minorHAnsi" w:hAnsiTheme="minorHAnsi" w:cstheme="minorHAnsi"/>
                <w:sz w:val="22"/>
                <w:szCs w:val="22"/>
              </w:rPr>
            </w:pPr>
            <w:r w:rsidRPr="00564B3A">
              <w:rPr>
                <w:rFonts w:asciiTheme="minorHAnsi" w:hAnsiTheme="minorHAnsi" w:cstheme="minorHAnsi"/>
                <w:sz w:val="22"/>
                <w:szCs w:val="22"/>
                <w:lang w:val="ro-RO"/>
              </w:rPr>
              <w:t xml:space="preserve">S7. </w:t>
            </w:r>
            <w:r w:rsidR="00252F04" w:rsidRPr="00564B3A">
              <w:rPr>
                <w:rFonts w:asciiTheme="minorHAnsi" w:hAnsiTheme="minorHAnsi" w:cstheme="minorHAnsi"/>
                <w:bCs/>
                <w:sz w:val="22"/>
                <w:szCs w:val="22"/>
              </w:rPr>
              <w:t xml:space="preserve">Evaluarea programelor de asistență socială </w:t>
            </w:r>
          </w:p>
        </w:tc>
        <w:tc>
          <w:tcPr>
            <w:tcW w:w="3128" w:type="dxa"/>
          </w:tcPr>
          <w:p w14:paraId="69CF3B81" w14:textId="77777777" w:rsidR="00DA3153" w:rsidRDefault="00DA3153" w:rsidP="00DA3153">
            <w:pPr>
              <w:pStyle w:val="Default"/>
              <w:rPr>
                <w:sz w:val="22"/>
                <w:szCs w:val="22"/>
              </w:rPr>
            </w:pPr>
            <w:r>
              <w:rPr>
                <w:sz w:val="22"/>
                <w:szCs w:val="22"/>
              </w:rPr>
              <w:t xml:space="preserve">Exercițiul interactiv – lucrul în </w:t>
            </w:r>
            <w:proofErr w:type="gramStart"/>
            <w:r>
              <w:rPr>
                <w:sz w:val="22"/>
                <w:szCs w:val="22"/>
              </w:rPr>
              <w:t>echipă;</w:t>
            </w:r>
            <w:proofErr w:type="gramEnd"/>
            <w:r>
              <w:rPr>
                <w:sz w:val="22"/>
                <w:szCs w:val="22"/>
              </w:rPr>
              <w:t xml:space="preserve"> </w:t>
            </w:r>
          </w:p>
          <w:p w14:paraId="72F371C3" w14:textId="77777777" w:rsidR="0045397E" w:rsidRPr="002644F8" w:rsidRDefault="0045397E" w:rsidP="0045397E">
            <w:pPr>
              <w:pStyle w:val="NoSpacing"/>
              <w:jc w:val="both"/>
              <w:rPr>
                <w:rFonts w:asciiTheme="minorHAnsi" w:hAnsiTheme="minorHAnsi" w:cstheme="minorHAnsi"/>
                <w:b/>
                <w:lang w:val="ro-RO"/>
              </w:rPr>
            </w:pPr>
          </w:p>
        </w:tc>
        <w:tc>
          <w:tcPr>
            <w:tcW w:w="3129" w:type="dxa"/>
          </w:tcPr>
          <w:p w14:paraId="0060388F" w14:textId="5F2D6F2F" w:rsidR="0045397E" w:rsidRPr="005319EC" w:rsidRDefault="00C56C00" w:rsidP="0045397E">
            <w:pPr>
              <w:pStyle w:val="NoSpacing"/>
              <w:jc w:val="both"/>
              <w:rPr>
                <w:rFonts w:asciiTheme="minorHAnsi" w:hAnsiTheme="minorHAnsi" w:cstheme="minorHAnsi"/>
                <w:b/>
                <w:lang w:val="ro-RO"/>
              </w:rPr>
            </w:pPr>
            <w:r w:rsidRPr="005319EC">
              <w:rPr>
                <w:color w:val="000000"/>
              </w:rPr>
              <w:t>Zagare, Frank (1984), Game Theory – Concepts and Applications, Sage Publications, California</w:t>
            </w:r>
          </w:p>
        </w:tc>
      </w:tr>
      <w:tr w:rsidR="0045397E" w:rsidRPr="00C4385C" w14:paraId="53EC0F9B" w14:textId="77777777" w:rsidTr="007F0615">
        <w:tc>
          <w:tcPr>
            <w:tcW w:w="9385" w:type="dxa"/>
            <w:gridSpan w:val="3"/>
          </w:tcPr>
          <w:p w14:paraId="57B21B7F" w14:textId="4A4D8FF1" w:rsidR="0045397E" w:rsidRDefault="0045397E" w:rsidP="0045397E">
            <w:pPr>
              <w:pStyle w:val="NoSpacing"/>
              <w:jc w:val="both"/>
              <w:rPr>
                <w:rFonts w:asciiTheme="minorHAnsi" w:hAnsiTheme="minorHAnsi" w:cstheme="minorHAnsi"/>
                <w:lang w:val="ro-RO"/>
              </w:rPr>
            </w:pPr>
            <w:r w:rsidRPr="002644F8">
              <w:rPr>
                <w:rFonts w:asciiTheme="minorHAnsi" w:hAnsiTheme="minorHAnsi" w:cstheme="minorHAnsi"/>
                <w:lang w:val="ro-RO"/>
              </w:rPr>
              <w:t>Bibliografie:</w:t>
            </w:r>
          </w:p>
          <w:p w14:paraId="6EA42B2D" w14:textId="2990131A" w:rsidR="0045397E" w:rsidRPr="00EA47B0" w:rsidRDefault="0045397E" w:rsidP="0045397E">
            <w:pPr>
              <w:pStyle w:val="NoSpacing"/>
              <w:jc w:val="both"/>
              <w:rPr>
                <w:rFonts w:asciiTheme="minorHAnsi" w:hAnsiTheme="minorHAnsi" w:cstheme="minorHAnsi"/>
                <w:lang w:val="ro-RO"/>
              </w:rPr>
            </w:pPr>
            <w:r w:rsidRPr="00EA47B0">
              <w:rPr>
                <w:rFonts w:asciiTheme="minorHAnsi" w:hAnsiTheme="minorHAnsi" w:cstheme="minorHAnsi"/>
                <w:lang w:val="ro-RO"/>
              </w:rPr>
              <w:t>1.</w:t>
            </w:r>
            <w:r>
              <w:rPr>
                <w:rFonts w:asciiTheme="minorHAnsi" w:hAnsiTheme="minorHAnsi" w:cstheme="minorHAnsi"/>
                <w:lang w:val="ro-RO"/>
              </w:rPr>
              <w:t xml:space="preserve"> </w:t>
            </w:r>
            <w:r w:rsidRPr="00EA47B0">
              <w:rPr>
                <w:rFonts w:asciiTheme="minorHAnsi" w:hAnsiTheme="minorHAnsi" w:cstheme="minorHAnsi"/>
                <w:lang w:val="ro-RO"/>
              </w:rPr>
              <w:t>Zeckhauser, Richard J. (ed), 1993 (1991), Strategy and Choice, Cambridge: The MIT Press</w:t>
            </w:r>
          </w:p>
          <w:p w14:paraId="5E328A2F" w14:textId="5A8DCBD2" w:rsidR="0045397E" w:rsidRPr="002644F8" w:rsidRDefault="0045397E" w:rsidP="0045397E">
            <w:pPr>
              <w:pStyle w:val="NoSpacing"/>
              <w:jc w:val="both"/>
              <w:rPr>
                <w:rFonts w:asciiTheme="minorHAnsi" w:hAnsiTheme="minorHAnsi" w:cstheme="minorHAnsi"/>
                <w:lang w:val="ro-RO"/>
              </w:rPr>
            </w:pPr>
            <w:r w:rsidRPr="00EA47B0">
              <w:rPr>
                <w:rFonts w:asciiTheme="minorHAnsi" w:hAnsiTheme="minorHAnsi" w:cstheme="minorHAnsi"/>
                <w:lang w:val="ro-RO"/>
              </w:rPr>
              <w:t>2.</w:t>
            </w:r>
            <w:r>
              <w:rPr>
                <w:rFonts w:asciiTheme="minorHAnsi" w:hAnsiTheme="minorHAnsi" w:cstheme="minorHAnsi"/>
                <w:lang w:val="ro-RO"/>
              </w:rPr>
              <w:t xml:space="preserve"> </w:t>
            </w:r>
            <w:r w:rsidRPr="00EA47B0">
              <w:rPr>
                <w:rFonts w:asciiTheme="minorHAnsi" w:hAnsiTheme="minorHAnsi" w:cstheme="minorHAnsi"/>
                <w:lang w:val="ro-RO"/>
              </w:rPr>
              <w:t>Zagare, Frank (1984), Game Theory – Concepts and Applications, Sage Publications, California</w:t>
            </w:r>
          </w:p>
        </w:tc>
      </w:tr>
    </w:tbl>
    <w:p w14:paraId="072152BC" w14:textId="77777777" w:rsidR="00802D13" w:rsidRDefault="00802D13" w:rsidP="00802D13">
      <w:pPr>
        <w:pStyle w:val="ListParagraph"/>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1BF67FB4" w:rsidR="00E0255D" w:rsidRPr="004E46BC" w:rsidRDefault="004E46BC" w:rsidP="004E46BC">
            <w:pPr>
              <w:pStyle w:val="Default"/>
              <w:jc w:val="both"/>
              <w:rPr>
                <w:sz w:val="23"/>
                <w:szCs w:val="23"/>
                <w:lang w:val="ro-RO"/>
              </w:rPr>
            </w:pPr>
            <w:r w:rsidRPr="00DF57BB">
              <w:rPr>
                <w:sz w:val="22"/>
                <w:szCs w:val="22"/>
                <w:lang w:val="ro-RO"/>
              </w:rPr>
              <w:t xml:space="preserve">Conținuturile abordate în cadrul disciplinei sunt în concordanță cu </w:t>
            </w:r>
            <w:r w:rsidRPr="00DF57BB">
              <w:rPr>
                <w:sz w:val="23"/>
                <w:szCs w:val="23"/>
                <w:lang w:val="ro-RO"/>
              </w:rPr>
              <w:t xml:space="preserve">specificul cercetării din domeniul managementului și evaluării programelor de asistență socială asistenței sociale. </w:t>
            </w:r>
          </w:p>
        </w:tc>
      </w:tr>
    </w:tbl>
    <w:p w14:paraId="0C7F52CF" w14:textId="77777777" w:rsidR="00AE16E4" w:rsidRPr="00AE16E4" w:rsidRDefault="00AE16E4" w:rsidP="00AE16E4">
      <w:pPr>
        <w:spacing w:line="276" w:lineRule="auto"/>
        <w:rPr>
          <w:rFonts w:asciiTheme="minorHAnsi" w:hAnsiTheme="minorHAnsi" w:cstheme="minorHAnsi"/>
          <w:b/>
        </w:rPr>
      </w:pPr>
    </w:p>
    <w:p w14:paraId="0B98987C" w14:textId="69626FF3" w:rsidR="00AE16E4" w:rsidRPr="00BD5CFC" w:rsidRDefault="00AE16E4" w:rsidP="00AE16E4">
      <w:pPr>
        <w:pStyle w:val="ListParagraph"/>
        <w:numPr>
          <w:ilvl w:val="0"/>
          <w:numId w:val="26"/>
        </w:numPr>
        <w:rPr>
          <w:rFonts w:asciiTheme="minorHAnsi" w:hAnsiTheme="minorHAnsi" w:cstheme="minorHAnsi"/>
          <w:b/>
          <w:bCs/>
        </w:rPr>
      </w:pPr>
      <w:r w:rsidRPr="00BD5CFC">
        <w:rPr>
          <w:rFonts w:asciiTheme="minorHAnsi" w:hAnsiTheme="minorHAnsi" w:cstheme="minorHAnsi"/>
          <w:b/>
          <w:bCs/>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AE16E4" w:rsidRPr="00BD5CFC" w14:paraId="46951BFC" w14:textId="77777777" w:rsidTr="00B119C8">
        <w:trPr>
          <w:trHeight w:val="558"/>
        </w:trPr>
        <w:tc>
          <w:tcPr>
            <w:tcW w:w="9389" w:type="dxa"/>
            <w:tcBorders>
              <w:top w:val="single" w:sz="4" w:space="0" w:color="000000"/>
              <w:left w:val="single" w:sz="4" w:space="0" w:color="000000"/>
              <w:bottom w:val="single" w:sz="4" w:space="0" w:color="000000"/>
              <w:right w:val="single" w:sz="4" w:space="0" w:color="000000"/>
            </w:tcBorders>
            <w:hideMark/>
          </w:tcPr>
          <w:p w14:paraId="781E72E2" w14:textId="77777777" w:rsidR="00AE16E4" w:rsidRPr="00BD5CFC" w:rsidRDefault="00AE16E4" w:rsidP="00B119C8">
            <w:pPr>
              <w:jc w:val="both"/>
              <w:rPr>
                <w:rFonts w:asciiTheme="minorHAnsi" w:hAnsiTheme="minorHAnsi" w:cstheme="minorHAnsi"/>
                <w:b/>
              </w:rPr>
            </w:pPr>
            <w:r w:rsidRPr="00BD5CFC">
              <w:rPr>
                <w:rFonts w:asciiTheme="minorHAnsi" w:hAnsiTheme="minorHAnsi" w:cstheme="minorHAnsi"/>
                <w:sz w:val="22"/>
                <w:szCs w:val="22"/>
              </w:rPr>
              <w:t>Pentru realizarea sarcinilor definite la secțiunea de</w:t>
            </w:r>
            <w:r>
              <w:rPr>
                <w:rFonts w:asciiTheme="minorHAnsi" w:hAnsiTheme="minorHAnsi" w:cstheme="minorHAnsi"/>
                <w:sz w:val="22"/>
                <w:szCs w:val="22"/>
              </w:rPr>
              <w:t xml:space="preserve"> evaluare</w:t>
            </w:r>
            <w:r w:rsidRPr="00BD5CFC">
              <w:rPr>
                <w:rFonts w:asciiTheme="minorHAnsi" w:hAnsiTheme="minorHAnsi" w:cstheme="minorHAnsi"/>
                <w:sz w:val="22"/>
                <w:szCs w:val="22"/>
              </w:rPr>
              <w:t xml:space="preserve"> </w:t>
            </w:r>
            <w:r w:rsidRPr="00570A3A">
              <w:rPr>
                <w:rFonts w:asciiTheme="minorHAnsi" w:hAnsiTheme="minorHAnsi" w:cstheme="minorHAnsi"/>
                <w:b/>
                <w:bCs/>
                <w:sz w:val="22"/>
                <w:szCs w:val="22"/>
              </w:rPr>
              <w:t>nu</w:t>
            </w:r>
            <w:r w:rsidRPr="00BD5CFC">
              <w:rPr>
                <w:rFonts w:asciiTheme="minorHAnsi" w:hAnsiTheme="minorHAnsi" w:cstheme="minorHAnsi"/>
                <w:sz w:val="22"/>
                <w:szCs w:val="22"/>
              </w:rPr>
              <w:t xml:space="preserve"> este permisă utilizarea instrumentelor I</w:t>
            </w:r>
            <w:r>
              <w:rPr>
                <w:rFonts w:asciiTheme="minorHAnsi" w:hAnsiTheme="minorHAnsi" w:cstheme="minorHAnsi"/>
                <w:sz w:val="22"/>
                <w:szCs w:val="22"/>
              </w:rPr>
              <w:t>A</w:t>
            </w:r>
            <w:r w:rsidRPr="00BD5CFC">
              <w:rPr>
                <w:rFonts w:asciiTheme="minorHAnsi" w:hAnsiTheme="minorHAnsi" w:cstheme="minorHAnsi"/>
                <w:sz w:val="22"/>
                <w:szCs w:val="22"/>
              </w:rPr>
              <w:t>gen</w:t>
            </w:r>
            <w:r>
              <w:rPr>
                <w:rFonts w:asciiTheme="minorHAnsi" w:hAnsiTheme="minorHAnsi" w:cstheme="minorHAnsi"/>
                <w:sz w:val="22"/>
                <w:szCs w:val="22"/>
              </w:rPr>
              <w:t xml:space="preserve">. </w:t>
            </w:r>
          </w:p>
          <w:p w14:paraId="432A3DE4" w14:textId="77777777" w:rsidR="00AE16E4" w:rsidRPr="00BD5CFC" w:rsidRDefault="00AE16E4" w:rsidP="00B119C8">
            <w:pPr>
              <w:jc w:val="both"/>
              <w:rPr>
                <w:rFonts w:asciiTheme="minorHAnsi" w:hAnsiTheme="minorHAnsi" w:cstheme="minorHAnsi"/>
                <w:b/>
              </w:rPr>
            </w:pPr>
          </w:p>
        </w:tc>
      </w:tr>
    </w:tbl>
    <w:p w14:paraId="422C3C00" w14:textId="77777777" w:rsidR="00AE16E4" w:rsidRDefault="00AE16E4" w:rsidP="00802D13">
      <w:pPr>
        <w:pStyle w:val="ListParagraph"/>
        <w:spacing w:line="276" w:lineRule="auto"/>
        <w:ind w:left="714"/>
        <w:rPr>
          <w:rFonts w:asciiTheme="minorHAnsi" w:hAnsiTheme="minorHAnsi" w:cstheme="minorHAnsi"/>
          <w:b/>
        </w:rPr>
      </w:pPr>
    </w:p>
    <w:p w14:paraId="14CF112F" w14:textId="246FB52A" w:rsidR="00E0255D" w:rsidRPr="00C4385C" w:rsidRDefault="00E0255D" w:rsidP="00AE16E4">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3"/>
        <w:gridCol w:w="2023"/>
        <w:gridCol w:w="3136"/>
        <w:gridCol w:w="1677"/>
      </w:tblGrid>
      <w:tr w:rsidR="00E0255D" w:rsidRPr="00C4385C" w14:paraId="580DDEA8" w14:textId="77777777" w:rsidTr="00802D13">
        <w:tc>
          <w:tcPr>
            <w:tcW w:w="2581" w:type="dxa"/>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1912" w:type="dxa"/>
          </w:tcPr>
          <w:p w14:paraId="46CB3910"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10.1 Criterii de evaluare</w:t>
            </w:r>
          </w:p>
        </w:tc>
        <w:tc>
          <w:tcPr>
            <w:tcW w:w="3191" w:type="dxa"/>
          </w:tcPr>
          <w:p w14:paraId="7D590296"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10.2 Metode de evaluare</w:t>
            </w:r>
          </w:p>
        </w:tc>
        <w:tc>
          <w:tcPr>
            <w:tcW w:w="1695" w:type="dxa"/>
          </w:tcPr>
          <w:p w14:paraId="5AC52449"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10.3 Pondere din nota finală</w:t>
            </w:r>
          </w:p>
        </w:tc>
      </w:tr>
      <w:tr w:rsidR="00E0255D" w:rsidRPr="00C4385C" w14:paraId="70F082A4" w14:textId="77777777" w:rsidTr="00802D13">
        <w:trPr>
          <w:trHeight w:val="363"/>
        </w:trPr>
        <w:tc>
          <w:tcPr>
            <w:tcW w:w="2581" w:type="dxa"/>
          </w:tcPr>
          <w:p w14:paraId="2723C094"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10.4 Curs</w:t>
            </w:r>
          </w:p>
        </w:tc>
        <w:tc>
          <w:tcPr>
            <w:tcW w:w="1912" w:type="dxa"/>
          </w:tcPr>
          <w:p w14:paraId="17431D49" w14:textId="77777777" w:rsidR="0070520C" w:rsidRPr="0070520C" w:rsidRDefault="0070520C" w:rsidP="0070520C">
            <w:pPr>
              <w:pStyle w:val="NoSpacing"/>
              <w:rPr>
                <w:rFonts w:asciiTheme="minorHAnsi" w:hAnsiTheme="minorHAnsi" w:cstheme="minorHAnsi"/>
                <w:lang w:val="ro-RO"/>
              </w:rPr>
            </w:pPr>
            <w:r w:rsidRPr="0070520C">
              <w:rPr>
                <w:rFonts w:asciiTheme="minorHAnsi" w:hAnsiTheme="minorHAnsi" w:cstheme="minorHAnsi"/>
                <w:lang w:val="ro-RO"/>
              </w:rPr>
              <w:t>Capacitatea de argumentare și contraargumentare;</w:t>
            </w:r>
          </w:p>
          <w:p w14:paraId="751B327F" w14:textId="77777777" w:rsidR="00E0255D" w:rsidRDefault="0070520C" w:rsidP="0070520C">
            <w:pPr>
              <w:rPr>
                <w:rFonts w:asciiTheme="minorHAnsi" w:hAnsiTheme="minorHAnsi" w:cstheme="minorHAnsi"/>
                <w:sz w:val="22"/>
                <w:szCs w:val="22"/>
              </w:rPr>
            </w:pPr>
            <w:r w:rsidRPr="0070520C">
              <w:rPr>
                <w:rFonts w:asciiTheme="minorHAnsi" w:hAnsiTheme="minorHAnsi" w:cstheme="minorHAnsi"/>
                <w:sz w:val="22"/>
                <w:szCs w:val="22"/>
              </w:rPr>
              <w:t>Completitudinea și corectitudinea cunoștințelor;</w:t>
            </w:r>
          </w:p>
          <w:p w14:paraId="4C213948" w14:textId="7CF9871E" w:rsidR="00791E05" w:rsidRPr="00791E05" w:rsidRDefault="00791E05" w:rsidP="00791E05">
            <w:pPr>
              <w:pStyle w:val="NoSpacing"/>
              <w:rPr>
                <w:rFonts w:asciiTheme="minorHAnsi" w:hAnsiTheme="minorHAnsi" w:cstheme="minorHAnsi"/>
                <w:lang w:val="ro-RO"/>
              </w:rPr>
            </w:pPr>
            <w:r w:rsidRPr="00791E05">
              <w:rPr>
                <w:rFonts w:asciiTheme="minorHAnsi" w:hAnsiTheme="minorHAnsi" w:cstheme="minorHAnsi"/>
                <w:lang w:val="ro-RO"/>
              </w:rPr>
              <w:t>Capacitatea de aplicare în practică, în diferite contexte, a cunoștințelor învățate;</w:t>
            </w:r>
          </w:p>
        </w:tc>
        <w:tc>
          <w:tcPr>
            <w:tcW w:w="3191" w:type="dxa"/>
          </w:tcPr>
          <w:p w14:paraId="319F6BCE" w14:textId="1225BC97" w:rsidR="00E0255D" w:rsidRPr="00C4385C" w:rsidRDefault="00AE5900" w:rsidP="00752E1C">
            <w:pPr>
              <w:pStyle w:val="NoSpacing"/>
              <w:rPr>
                <w:rFonts w:asciiTheme="minorHAnsi" w:hAnsiTheme="minorHAnsi" w:cstheme="minorHAnsi"/>
                <w:lang w:val="ro-RO"/>
              </w:rPr>
            </w:pPr>
            <w:r>
              <w:rPr>
                <w:rFonts w:asciiTheme="minorHAnsi" w:hAnsiTheme="minorHAnsi" w:cstheme="minorHAnsi"/>
                <w:lang w:val="ro-RO"/>
              </w:rPr>
              <w:t>Eseu</w:t>
            </w:r>
          </w:p>
        </w:tc>
        <w:tc>
          <w:tcPr>
            <w:tcW w:w="1695" w:type="dxa"/>
          </w:tcPr>
          <w:p w14:paraId="4BF77FD9" w14:textId="67FAC94C" w:rsidR="00E0255D" w:rsidRPr="00C4385C" w:rsidRDefault="00AE5900" w:rsidP="00752E1C">
            <w:pPr>
              <w:pStyle w:val="NoSpacing"/>
              <w:rPr>
                <w:rFonts w:asciiTheme="minorHAnsi" w:hAnsiTheme="minorHAnsi" w:cstheme="minorHAnsi"/>
                <w:lang w:val="ro-RO"/>
              </w:rPr>
            </w:pPr>
            <w:r>
              <w:rPr>
                <w:rFonts w:asciiTheme="minorHAnsi" w:hAnsiTheme="minorHAnsi" w:cstheme="minorHAnsi"/>
                <w:lang w:val="ro-RO"/>
              </w:rPr>
              <w:t>100</w:t>
            </w:r>
            <w:r w:rsidR="0070520C">
              <w:rPr>
                <w:rFonts w:asciiTheme="minorHAnsi" w:hAnsiTheme="minorHAnsi" w:cstheme="minorHAnsi"/>
                <w:lang w:val="ro-RO"/>
              </w:rPr>
              <w:t>%</w:t>
            </w:r>
          </w:p>
        </w:tc>
      </w:tr>
      <w:tr w:rsidR="00E0255D" w:rsidRPr="00C4385C" w14:paraId="51B60B6B" w14:textId="77777777" w:rsidTr="00802D13">
        <w:trPr>
          <w:trHeight w:val="567"/>
        </w:trPr>
        <w:tc>
          <w:tcPr>
            <w:tcW w:w="2581" w:type="dxa"/>
          </w:tcPr>
          <w:p w14:paraId="55D0D379"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10.5 Seminar / laborator</w:t>
            </w:r>
          </w:p>
        </w:tc>
        <w:tc>
          <w:tcPr>
            <w:tcW w:w="1912" w:type="dxa"/>
          </w:tcPr>
          <w:p w14:paraId="474DB993" w14:textId="13863D8E" w:rsidR="00E0255D" w:rsidRPr="00C4385C" w:rsidRDefault="00AE5900" w:rsidP="00752E1C">
            <w:pPr>
              <w:pStyle w:val="NoSpacing"/>
              <w:rPr>
                <w:rFonts w:asciiTheme="minorHAnsi" w:hAnsiTheme="minorHAnsi" w:cstheme="minorHAnsi"/>
                <w:lang w:val="ro-RO"/>
              </w:rPr>
            </w:pPr>
            <w:r>
              <w:rPr>
                <w:rFonts w:asciiTheme="minorHAnsi" w:hAnsiTheme="minorHAnsi" w:cstheme="minorHAnsi"/>
              </w:rPr>
              <w:t>-</w:t>
            </w:r>
          </w:p>
        </w:tc>
        <w:tc>
          <w:tcPr>
            <w:tcW w:w="3191" w:type="dxa"/>
          </w:tcPr>
          <w:p w14:paraId="0BD51678" w14:textId="76AD6DBD" w:rsidR="00E0255D" w:rsidRPr="00C4385C" w:rsidRDefault="00AE5900" w:rsidP="00752E1C">
            <w:pPr>
              <w:pStyle w:val="NoSpacing"/>
              <w:rPr>
                <w:rFonts w:asciiTheme="minorHAnsi" w:hAnsiTheme="minorHAnsi" w:cstheme="minorHAnsi"/>
                <w:lang w:val="ro-RO"/>
              </w:rPr>
            </w:pPr>
            <w:r>
              <w:rPr>
                <w:rFonts w:asciiTheme="minorHAnsi" w:hAnsiTheme="minorHAnsi" w:cstheme="minorHAnsi"/>
                <w:lang w:val="ro-RO"/>
              </w:rPr>
              <w:t>-</w:t>
            </w:r>
          </w:p>
        </w:tc>
        <w:tc>
          <w:tcPr>
            <w:tcW w:w="1695" w:type="dxa"/>
          </w:tcPr>
          <w:p w14:paraId="0AA4073B" w14:textId="49E67E0F" w:rsidR="00E0255D" w:rsidRPr="00C4385C" w:rsidRDefault="00E0255D" w:rsidP="00752E1C">
            <w:pPr>
              <w:pStyle w:val="NoSpacing"/>
              <w:rPr>
                <w:rFonts w:asciiTheme="minorHAnsi" w:hAnsiTheme="minorHAnsi" w:cstheme="minorHAnsi"/>
                <w:lang w:val="ro-RO"/>
              </w:rPr>
            </w:pPr>
          </w:p>
        </w:tc>
      </w:tr>
      <w:tr w:rsidR="00802D13" w:rsidRPr="00C4385C" w14:paraId="7753BD29" w14:textId="77777777" w:rsidTr="00802D13">
        <w:trPr>
          <w:trHeight w:val="413"/>
        </w:trPr>
        <w:tc>
          <w:tcPr>
            <w:tcW w:w="9379" w:type="dxa"/>
            <w:gridSpan w:val="4"/>
          </w:tcPr>
          <w:p w14:paraId="1AEC53B3" w14:textId="2ED4B125" w:rsidR="00802D13" w:rsidRPr="00C4385C" w:rsidRDefault="00802D13" w:rsidP="00752E1C">
            <w:pPr>
              <w:pStyle w:val="NoSpacing"/>
              <w:rPr>
                <w:rFonts w:asciiTheme="minorHAnsi" w:hAnsiTheme="minorHAnsi" w:cstheme="minorHAnsi"/>
                <w:lang w:val="ro-RO"/>
              </w:rPr>
            </w:pPr>
            <w:r>
              <w:rPr>
                <w:rFonts w:asciiTheme="minorHAnsi" w:hAnsiTheme="minorHAnsi" w:cstheme="minorHAnsi"/>
                <w:lang w:val="ro-RO"/>
              </w:rPr>
              <w:t>10.6 Standard minim de performanță</w:t>
            </w:r>
          </w:p>
        </w:tc>
      </w:tr>
      <w:tr w:rsidR="00802D13" w:rsidRPr="00C4385C" w14:paraId="00CB4107" w14:textId="77777777" w:rsidTr="00AA7D86">
        <w:trPr>
          <w:trHeight w:val="413"/>
        </w:trPr>
        <w:tc>
          <w:tcPr>
            <w:tcW w:w="9379" w:type="dxa"/>
            <w:gridSpan w:val="4"/>
          </w:tcPr>
          <w:p w14:paraId="2974DB70" w14:textId="77777777" w:rsidR="00C7152F" w:rsidRDefault="00C7152F" w:rsidP="00C7152F">
            <w:pPr>
              <w:pStyle w:val="NoSpacing"/>
              <w:jc w:val="both"/>
              <w:rPr>
                <w:rFonts w:asciiTheme="minorHAnsi" w:hAnsiTheme="minorHAnsi" w:cstheme="minorHAnsi"/>
                <w:lang w:val="ro-RO"/>
              </w:rPr>
            </w:pPr>
            <w:r w:rsidRPr="003F6A06">
              <w:rPr>
                <w:rFonts w:asciiTheme="minorHAnsi" w:hAnsiTheme="minorHAnsi" w:cstheme="minorHAnsi"/>
                <w:lang w:val="ro-RO"/>
              </w:rPr>
              <w:t>Studentul trebuie să demonstreze anumite cunoştinţe minime, cum ar fi familiarizarea cu conţinutul cursului și al seminarului – notarea cu minim 5 la evaluarea finală</w:t>
            </w:r>
            <w:r>
              <w:t xml:space="preserve">. </w:t>
            </w:r>
          </w:p>
          <w:p w14:paraId="63D51674" w14:textId="3595163F" w:rsidR="00802D13" w:rsidRPr="00C4385C" w:rsidRDefault="00C7152F" w:rsidP="00C7152F">
            <w:pPr>
              <w:pStyle w:val="NoSpacing"/>
              <w:rPr>
                <w:rFonts w:asciiTheme="minorHAnsi" w:hAnsiTheme="minorHAnsi" w:cstheme="minorHAnsi"/>
                <w:lang w:val="ro-RO"/>
              </w:rPr>
            </w:pPr>
            <w:r w:rsidRPr="003F6A06">
              <w:rPr>
                <w:rFonts w:asciiTheme="minorHAnsi" w:hAnsiTheme="minorHAnsi" w:cstheme="minorHAnsi"/>
                <w:lang w:val="ro-RO"/>
              </w:rPr>
              <w:lastRenderedPageBreak/>
              <w:t>Toate condițiile și criteriile de evaluare rămân valabile și pentru sesiunile de restanțe.</w:t>
            </w:r>
            <w:r>
              <w:rPr>
                <w:rFonts w:asciiTheme="minorHAnsi" w:hAnsiTheme="minorHAnsi" w:cstheme="minorHAnsi"/>
                <w:lang w:val="ro-RO"/>
              </w:rPr>
              <w:t xml:space="preserve"> P</w:t>
            </w:r>
            <w:r w:rsidRPr="00E83025">
              <w:rPr>
                <w:rFonts w:asciiTheme="minorHAnsi" w:hAnsiTheme="minorHAnsi" w:cstheme="minorHAnsi"/>
                <w:lang w:val="ro-RO"/>
              </w:rPr>
              <w:t xml:space="preserve">romovarea seminarului </w:t>
            </w:r>
            <w:r>
              <w:rPr>
                <w:rFonts w:asciiTheme="minorHAnsi" w:hAnsiTheme="minorHAnsi" w:cstheme="minorHAnsi"/>
                <w:lang w:val="ro-RO"/>
              </w:rPr>
              <w:t>este</w:t>
            </w:r>
            <w:r w:rsidRPr="00E83025">
              <w:rPr>
                <w:rFonts w:asciiTheme="minorHAnsi" w:hAnsiTheme="minorHAnsi" w:cstheme="minorHAnsi"/>
                <w:lang w:val="ro-RO"/>
              </w:rPr>
              <w:t xml:space="preserve"> condiți</w:t>
            </w:r>
            <w:r>
              <w:rPr>
                <w:rFonts w:asciiTheme="minorHAnsi" w:hAnsiTheme="minorHAnsi" w:cstheme="minorHAnsi"/>
                <w:lang w:val="ro-RO"/>
              </w:rPr>
              <w:t>e</w:t>
            </w:r>
            <w:r w:rsidRPr="00E83025">
              <w:rPr>
                <w:rFonts w:asciiTheme="minorHAnsi" w:hAnsiTheme="minorHAnsi" w:cstheme="minorHAnsi"/>
                <w:lang w:val="ro-RO"/>
              </w:rPr>
              <w:t xml:space="preserve"> de intrare în examen atât pentru prima sesiune cât și</w:t>
            </w:r>
            <w:r>
              <w:rPr>
                <w:rFonts w:asciiTheme="minorHAnsi" w:hAnsiTheme="minorHAnsi" w:cstheme="minorHAnsi"/>
                <w:lang w:val="ro-RO"/>
              </w:rPr>
              <w:t xml:space="preserve"> </w:t>
            </w:r>
            <w:r w:rsidRPr="00E83025">
              <w:rPr>
                <w:rFonts w:asciiTheme="minorHAnsi" w:hAnsiTheme="minorHAnsi" w:cstheme="minorHAnsi"/>
                <w:lang w:val="ro-RO"/>
              </w:rPr>
              <w:t>pentru sesiunile de restanțe.</w:t>
            </w: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2707918E" w14:textId="3E87093F"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55931F92" w14:textId="1C5B9A84" w:rsidR="00141AAD" w:rsidRDefault="00AE16E4" w:rsidP="00802D13">
      <w:pPr>
        <w:rPr>
          <w:rFonts w:asciiTheme="minorHAnsi" w:eastAsia="Calibri" w:hAnsiTheme="minorHAnsi" w:cstheme="minorHAnsi"/>
        </w:rPr>
      </w:pPr>
      <w:r>
        <w:rPr>
          <w:rFonts w:asciiTheme="minorHAnsi" w:eastAsia="Calibri" w:hAnsiTheme="minorHAnsi" w:cstheme="minorHAnsi"/>
        </w:rPr>
        <w:t>10</w:t>
      </w:r>
      <w:r w:rsidR="00791E05">
        <w:rPr>
          <w:rFonts w:asciiTheme="minorHAnsi" w:eastAsia="Calibri" w:hAnsiTheme="minorHAnsi" w:cstheme="minorHAnsi"/>
        </w:rPr>
        <w:t>/0</w:t>
      </w:r>
      <w:r w:rsidR="00B56364">
        <w:rPr>
          <w:rFonts w:asciiTheme="minorHAnsi" w:eastAsia="Calibri" w:hAnsiTheme="minorHAnsi" w:cstheme="minorHAnsi"/>
        </w:rPr>
        <w:t>2</w:t>
      </w:r>
      <w:r w:rsidR="00791E05">
        <w:rPr>
          <w:rFonts w:asciiTheme="minorHAnsi" w:eastAsia="Calibri" w:hAnsiTheme="minorHAnsi" w:cstheme="minorHAnsi"/>
        </w:rPr>
        <w:t>/202</w:t>
      </w:r>
      <w:r>
        <w:rPr>
          <w:rFonts w:asciiTheme="minorHAnsi" w:eastAsia="Calibri" w:hAnsiTheme="minorHAnsi" w:cstheme="minorHAnsi"/>
        </w:rPr>
        <w:t>6</w:t>
      </w:r>
    </w:p>
    <w:p w14:paraId="248576A8" w14:textId="5D4A69E7" w:rsidR="00141AAD" w:rsidRDefault="00141AAD" w:rsidP="00802D13">
      <w:pPr>
        <w:rPr>
          <w:rFonts w:asciiTheme="minorHAnsi" w:eastAsia="Calibri" w:hAnsiTheme="minorHAnsi" w:cstheme="minorHAnsi"/>
        </w:rPr>
      </w:pPr>
    </w:p>
    <w:p w14:paraId="02BBEA29" w14:textId="11C93692" w:rsidR="005F6BF6" w:rsidRDefault="00791E05" w:rsidP="00802D13">
      <w:pPr>
        <w:rPr>
          <w:rFonts w:asciiTheme="minorHAnsi" w:eastAsia="Calibri" w:hAnsiTheme="minorHAnsi" w:cstheme="minorHAnsi"/>
        </w:rPr>
      </w:pPr>
      <w:r>
        <w:rPr>
          <w:rFonts w:asciiTheme="minorHAnsi" w:eastAsia="Calibri" w:hAnsiTheme="minorHAnsi" w:cstheme="minorHAnsi"/>
        </w:rPr>
        <w:t xml:space="preserve">                                                                                                   </w:t>
      </w:r>
      <w:r w:rsidR="00B56364">
        <w:rPr>
          <w:rFonts w:asciiTheme="minorHAnsi" w:eastAsia="Calibri" w:hAnsiTheme="minorHAnsi" w:cstheme="minorHAnsi"/>
        </w:rPr>
        <w:t xml:space="preserve">                     </w:t>
      </w:r>
      <w:r>
        <w:rPr>
          <w:rFonts w:asciiTheme="minorHAnsi" w:eastAsia="Calibri" w:hAnsiTheme="minorHAnsi" w:cstheme="minorHAnsi"/>
        </w:rPr>
        <w:t xml:space="preserve"> </w:t>
      </w:r>
      <w:r w:rsidR="00AE5900">
        <w:rPr>
          <w:rFonts w:asciiTheme="minorHAnsi" w:eastAsia="Calibri" w:hAnsiTheme="minorHAnsi" w:cstheme="minorHAnsi"/>
        </w:rPr>
        <w:t xml:space="preserve"> </w:t>
      </w:r>
      <w:r w:rsidR="00AE16E4">
        <w:rPr>
          <w:rFonts w:asciiTheme="minorHAnsi" w:eastAsia="Calibri" w:hAnsiTheme="minorHAnsi" w:cstheme="minorHAnsi"/>
        </w:rPr>
        <w:t>Prof. univ. dr. Cosmin Goian</w:t>
      </w:r>
    </w:p>
    <w:p w14:paraId="5C94F5E2" w14:textId="72FF7DAA" w:rsidR="005F6BF6" w:rsidRDefault="005F6BF6" w:rsidP="00802D13">
      <w:pPr>
        <w:rPr>
          <w:rFonts w:asciiTheme="minorHAnsi" w:eastAsia="Calibri" w:hAnsiTheme="minorHAnsi" w:cstheme="minorHAnsi"/>
        </w:rPr>
      </w:pPr>
    </w:p>
    <w:p w14:paraId="4E84EAFA" w14:textId="67B5386B" w:rsidR="005319EC" w:rsidRDefault="005319EC" w:rsidP="00802D13">
      <w:pPr>
        <w:rPr>
          <w:rFonts w:asciiTheme="minorHAnsi" w:eastAsia="Calibri" w:hAnsiTheme="minorHAnsi" w:cstheme="minorHAnsi"/>
        </w:rPr>
      </w:pPr>
    </w:p>
    <w:p w14:paraId="2E42607A" w14:textId="77777777" w:rsidR="005319EC" w:rsidRDefault="005319EC" w:rsidP="00802D13">
      <w:pPr>
        <w:rPr>
          <w:rFonts w:asciiTheme="minorHAnsi" w:eastAsia="Calibri" w:hAnsiTheme="minorHAnsi" w:cstheme="minorHAnsi"/>
        </w:rPr>
      </w:pPr>
    </w:p>
    <w:p w14:paraId="339B2856" w14:textId="09E69660" w:rsidR="005F6BF6"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6E23A19C" w14:textId="05FF06AF" w:rsidR="00791E05" w:rsidRPr="00802D13" w:rsidRDefault="00791E05" w:rsidP="00802D13">
      <w:pPr>
        <w:rPr>
          <w:rFonts w:asciiTheme="minorHAnsi" w:eastAsia="Calibri" w:hAnsiTheme="minorHAnsi" w:cstheme="minorHAnsi"/>
        </w:rPr>
      </w:pPr>
      <w:r>
        <w:rPr>
          <w:rFonts w:asciiTheme="minorHAnsi" w:eastAsia="Calibri" w:hAnsiTheme="minorHAnsi" w:cstheme="minorHAnsi"/>
        </w:rPr>
        <w:t xml:space="preserve">                                                                                                                          Prof. univ. dr. Cosmin Goian</w:t>
      </w:r>
    </w:p>
    <w:sectPr w:rsidR="00791E05" w:rsidRPr="00802D13" w:rsidSect="002D4E1A">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B977C" w14:textId="77777777" w:rsidR="002D40BD" w:rsidRDefault="002D40BD" w:rsidP="003E226A">
      <w:r>
        <w:separator/>
      </w:r>
    </w:p>
  </w:endnote>
  <w:endnote w:type="continuationSeparator" w:id="0">
    <w:p w14:paraId="34497B36" w14:textId="77777777" w:rsidR="002D40BD" w:rsidRDefault="002D40BD"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F80BD" w14:textId="77777777" w:rsidR="002D40BD" w:rsidRDefault="002D40BD" w:rsidP="003E226A">
      <w:r>
        <w:separator/>
      </w:r>
    </w:p>
  </w:footnote>
  <w:footnote w:type="continuationSeparator" w:id="0">
    <w:p w14:paraId="1E4254DC" w14:textId="77777777" w:rsidR="002D40BD" w:rsidRDefault="002D40BD" w:rsidP="003E226A">
      <w:r>
        <w:continuationSeparator/>
      </w:r>
    </w:p>
  </w:footnote>
  <w:footnote w:id="1">
    <w:p w14:paraId="52B66340" w14:textId="664A034F" w:rsidR="00AE16E4" w:rsidRPr="00AE16E4" w:rsidRDefault="00AE16E4">
      <w:pPr>
        <w:pStyle w:val="FootnoteText"/>
        <w:rPr>
          <w:lang w:val="en-US"/>
        </w:rPr>
      </w:pPr>
      <w:r>
        <w:rPr>
          <w:rStyle w:val="FootnoteReference"/>
        </w:rPr>
        <w:footnoteRef/>
      </w:r>
      <w:r>
        <w:t xml:space="preserve"> </w:t>
      </w:r>
      <w:r w:rsidRPr="00821DDB">
        <w:rPr>
          <w:sz w:val="18"/>
          <w:szCs w:val="18"/>
        </w:rPr>
        <w:t xml:space="preserve">Conform articolului 37, alineatul (1) din Legea învățământului superior nr. 199/2023, cu modificările și completările ulterioare, </w:t>
      </w:r>
      <w:r w:rsidRPr="00821DDB">
        <w:rPr>
          <w:i/>
          <w:iCs/>
          <w:sz w:val="18"/>
          <w:szCs w:val="18"/>
        </w:rPr>
        <w:t xml:space="preserve">„succesul academic al unui student pe parcursul unui program de studii este determinat prin </w:t>
      </w:r>
      <w:r w:rsidRPr="00821DDB">
        <w:rPr>
          <w:b/>
          <w:bCs/>
          <w:i/>
          <w:iCs/>
          <w:sz w:val="18"/>
          <w:szCs w:val="18"/>
        </w:rPr>
        <w:t>verificarea dobândirii rezultatelor așteptate ale învățării prin evaluări de tip examen și prin evaluarea pe parcurs</w:t>
      </w:r>
      <w:r w:rsidRPr="00821DDB">
        <w:rPr>
          <w:i/>
          <w:iCs/>
          <w:sz w:val="18"/>
          <w:szCs w:val="18"/>
        </w:rPr>
        <w:t>”</w:t>
      </w:r>
      <w:r w:rsidRPr="00821DDB">
        <w:rPr>
          <w:sz w:val="18"/>
          <w:szCs w:val="18"/>
        </w:rPr>
        <w:t>.</w:t>
      </w:r>
    </w:p>
  </w:footnote>
  <w:footnote w:id="2">
    <w:p w14:paraId="04C93356" w14:textId="5BF7001C" w:rsidR="00AE16E4" w:rsidRPr="00AE16E4" w:rsidRDefault="00AE16E4">
      <w:pPr>
        <w:pStyle w:val="FootnoteText"/>
        <w:rPr>
          <w:lang w:val="en-US"/>
        </w:rPr>
      </w:pPr>
      <w:r>
        <w:rPr>
          <w:rStyle w:val="FootnoteReference"/>
        </w:rPr>
        <w:footnoteRef/>
      </w:r>
      <w:r>
        <w:t xml:space="preserve"> </w:t>
      </w:r>
      <w:r w:rsidRPr="00821DDB">
        <w:rPr>
          <w:sz w:val="18"/>
          <w:szCs w:val="18"/>
        </w:rPr>
        <w:t>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14:paraId="67F09104" w14:textId="11C7D6AB" w:rsidR="00AE16E4" w:rsidRPr="00AE16E4" w:rsidRDefault="00AE16E4">
      <w:pPr>
        <w:pStyle w:val="FootnoteText"/>
        <w:rPr>
          <w:lang w:val="en-US"/>
        </w:rPr>
      </w:pPr>
      <w:r>
        <w:rPr>
          <w:rStyle w:val="FootnoteReference"/>
        </w:rPr>
        <w:footnoteRef/>
      </w:r>
      <w:r>
        <w:t xml:space="preserve"> </w:t>
      </w:r>
      <w:r w:rsidRPr="00821DDB">
        <w:rPr>
          <w:sz w:val="18"/>
          <w:szCs w:val="18"/>
        </w:rPr>
        <w:t>Orele aferente examinărilor se adună doar la punctul 3.8 – Total ore pe semestru, nu și la punctul 3.7 – Total ore de studiu individual.</w:t>
      </w:r>
    </w:p>
  </w:footnote>
  <w:footnote w:id="4">
    <w:p w14:paraId="17193736" w14:textId="4D68429D" w:rsidR="00AE16E4" w:rsidRPr="00AE16E4" w:rsidRDefault="00AE16E4">
      <w:pPr>
        <w:pStyle w:val="FootnoteText"/>
        <w:rPr>
          <w:lang w:val="en-US"/>
        </w:rPr>
      </w:pPr>
      <w:r>
        <w:rPr>
          <w:rStyle w:val="FootnoteReference"/>
        </w:rPr>
        <w:footnoteRef/>
      </w:r>
      <w:r>
        <w:t xml:space="preserve"> </w:t>
      </w:r>
      <w:r w:rsidRPr="00821DDB">
        <w:rPr>
          <w:sz w:val="18"/>
          <w:szCs w:val="18"/>
        </w:rPr>
        <w:t>Total ore pe semestru = total ore din planul de învățământ + total ore studiu individual + ore alocate examinărilor</w:t>
      </w:r>
      <w:r w:rsidRPr="00821DD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6824F5C" w:rsidR="001D34E8" w:rsidRDefault="00802D13" w:rsidP="00802D13">
    <w:pPr>
      <w:pStyle w:val="Header"/>
      <w:tabs>
        <w:tab w:val="clear" w:pos="4536"/>
        <w:tab w:val="clear" w:pos="9072"/>
      </w:tabs>
      <w:ind w:right="-158"/>
    </w:pPr>
    <w:bookmarkStart w:id="2" w:name="_Hlk52889598"/>
    <w:bookmarkStart w:id="3" w:name="_Hlk52889599"/>
    <w:bookmarkStart w:id="4" w:name="_Hlk52889616"/>
    <w:bookmarkStart w:id="5"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2"/>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5009C"/>
    <w:multiLevelType w:val="hybridMultilevel"/>
    <w:tmpl w:val="85D25AA0"/>
    <w:lvl w:ilvl="0" w:tplc="495CD0D0">
      <w:start w:val="1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3112B"/>
    <w:multiLevelType w:val="multilevel"/>
    <w:tmpl w:val="B9FA4E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675CC"/>
    <w:multiLevelType w:val="hybridMultilevel"/>
    <w:tmpl w:val="6EDA152C"/>
    <w:lvl w:ilvl="0" w:tplc="0409000F">
      <w:start w:val="1"/>
      <w:numFmt w:val="decimal"/>
      <w:lvlText w:val="%1."/>
      <w:lvlJc w:val="left"/>
      <w:pPr>
        <w:tabs>
          <w:tab w:val="num" w:pos="720"/>
        </w:tabs>
        <w:ind w:left="720" w:hanging="360"/>
      </w:pPr>
    </w:lvl>
    <w:lvl w:ilvl="1" w:tplc="8EDACCA8">
      <w:start w:val="1"/>
      <w:numFmt w:val="bullet"/>
      <w:lvlText w:val="-"/>
      <w:lvlJc w:val="left"/>
      <w:pPr>
        <w:tabs>
          <w:tab w:val="num" w:pos="1440"/>
        </w:tabs>
        <w:ind w:left="1440" w:hanging="360"/>
      </w:pPr>
      <w:rPr>
        <w:rFonts w:ascii="Times New Roman" w:eastAsia="Times New Roman" w:hAnsi="Times New Roman" w:cs="Times New Roman" w:hint="default"/>
      </w:rPr>
    </w:lvl>
    <w:lvl w:ilvl="2" w:tplc="B80AD7AA">
      <w:start w:val="1"/>
      <w:numFmt w:val="decimal"/>
      <w:lvlText w:val="%3."/>
      <w:lvlJc w:val="left"/>
      <w:pPr>
        <w:tabs>
          <w:tab w:val="num" w:pos="2160"/>
        </w:tabs>
        <w:ind w:left="2160" w:hanging="360"/>
      </w:pPr>
      <w:rPr>
        <w:rFonts w:ascii="Times New Roman" w:eastAsia="Times New Roman" w:hAnsi="Times New Roman"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6"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399D6C7D"/>
    <w:multiLevelType w:val="hybridMultilevel"/>
    <w:tmpl w:val="6D1AE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FE777C"/>
    <w:multiLevelType w:val="hybridMultilevel"/>
    <w:tmpl w:val="E6C81254"/>
    <w:lvl w:ilvl="0" w:tplc="866C5D0E">
      <w:start w:val="1"/>
      <w:numFmt w:val="decimal"/>
      <w:lvlText w:val="%1."/>
      <w:lvlJc w:val="left"/>
      <w:pPr>
        <w:tabs>
          <w:tab w:val="num" w:pos="720"/>
        </w:tabs>
        <w:ind w:left="720" w:hanging="360"/>
      </w:pPr>
      <w:rPr>
        <w:b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0"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091AE3"/>
    <w:multiLevelType w:val="hybridMultilevel"/>
    <w:tmpl w:val="83282C54"/>
    <w:lvl w:ilvl="0" w:tplc="F69A1614">
      <w:start w:val="1"/>
      <w:numFmt w:val="bullet"/>
      <w:lvlText w:val=""/>
      <w:lvlJc w:val="left"/>
      <w:pPr>
        <w:ind w:left="790" w:hanging="360"/>
      </w:pPr>
      <w:rPr>
        <w:rFonts w:ascii="Symbol" w:hAnsi="Symbol" w:hint="default"/>
        <w:sz w:val="22"/>
        <w:szCs w:val="22"/>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6"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E61817"/>
    <w:multiLevelType w:val="hybridMultilevel"/>
    <w:tmpl w:val="2176134E"/>
    <w:lvl w:ilvl="0" w:tplc="ECB21B5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9"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0"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AD0779"/>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4"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8229787">
    <w:abstractNumId w:val="29"/>
  </w:num>
  <w:num w:numId="2" w16cid:durableId="974219696">
    <w:abstractNumId w:val="0"/>
  </w:num>
  <w:num w:numId="3" w16cid:durableId="928925440">
    <w:abstractNumId w:val="15"/>
  </w:num>
  <w:num w:numId="4" w16cid:durableId="217978659">
    <w:abstractNumId w:val="9"/>
  </w:num>
  <w:num w:numId="5" w16cid:durableId="1184901520">
    <w:abstractNumId w:val="33"/>
  </w:num>
  <w:num w:numId="6" w16cid:durableId="619606275">
    <w:abstractNumId w:val="16"/>
  </w:num>
  <w:num w:numId="7" w16cid:durableId="829103513">
    <w:abstractNumId w:val="10"/>
  </w:num>
  <w:num w:numId="8" w16cid:durableId="1876118199">
    <w:abstractNumId w:val="6"/>
  </w:num>
  <w:num w:numId="9" w16cid:durableId="253786924">
    <w:abstractNumId w:val="23"/>
  </w:num>
  <w:num w:numId="10" w16cid:durableId="723915745">
    <w:abstractNumId w:val="21"/>
  </w:num>
  <w:num w:numId="11" w16cid:durableId="232474448">
    <w:abstractNumId w:val="19"/>
  </w:num>
  <w:num w:numId="12" w16cid:durableId="606278186">
    <w:abstractNumId w:val="13"/>
  </w:num>
  <w:num w:numId="13" w16cid:durableId="1039235365">
    <w:abstractNumId w:val="30"/>
  </w:num>
  <w:num w:numId="14" w16cid:durableId="1326203345">
    <w:abstractNumId w:val="4"/>
  </w:num>
  <w:num w:numId="15" w16cid:durableId="1967197090">
    <w:abstractNumId w:val="14"/>
  </w:num>
  <w:num w:numId="16" w16cid:durableId="646780682">
    <w:abstractNumId w:val="26"/>
  </w:num>
  <w:num w:numId="17" w16cid:durableId="1496265900">
    <w:abstractNumId w:val="35"/>
  </w:num>
  <w:num w:numId="18" w16cid:durableId="135992254">
    <w:abstractNumId w:val="11"/>
  </w:num>
  <w:num w:numId="19" w16cid:durableId="619381328">
    <w:abstractNumId w:val="5"/>
  </w:num>
  <w:num w:numId="20" w16cid:durableId="195043086">
    <w:abstractNumId w:val="20"/>
  </w:num>
  <w:num w:numId="21" w16cid:durableId="1377779338">
    <w:abstractNumId w:val="28"/>
  </w:num>
  <w:num w:numId="22" w16cid:durableId="529991824">
    <w:abstractNumId w:val="34"/>
  </w:num>
  <w:num w:numId="23" w16cid:durableId="681053490">
    <w:abstractNumId w:val="22"/>
  </w:num>
  <w:num w:numId="24" w16cid:durableId="1899976230">
    <w:abstractNumId w:val="31"/>
  </w:num>
  <w:num w:numId="25" w16cid:durableId="1627655944">
    <w:abstractNumId w:val="36"/>
  </w:num>
  <w:num w:numId="26" w16cid:durableId="24791705">
    <w:abstractNumId w:val="3"/>
  </w:num>
  <w:num w:numId="27" w16cid:durableId="1694379881">
    <w:abstractNumId w:val="24"/>
  </w:num>
  <w:num w:numId="28" w16cid:durableId="1427262946">
    <w:abstractNumId w:val="27"/>
  </w:num>
  <w:num w:numId="29" w16cid:durableId="52241723">
    <w:abstractNumId w:val="8"/>
  </w:num>
  <w:num w:numId="30" w16cid:durableId="1977098383">
    <w:abstractNumId w:val="1"/>
  </w:num>
  <w:num w:numId="31" w16cid:durableId="1005790478">
    <w:abstractNumId w:val="7"/>
  </w:num>
  <w:num w:numId="32" w16cid:durableId="636685455">
    <w:abstractNumId w:val="18"/>
  </w:num>
  <w:num w:numId="33" w16cid:durableId="1696036250">
    <w:abstractNumId w:val="25"/>
  </w:num>
  <w:num w:numId="34" w16cid:durableId="299383964">
    <w:abstractNumId w:val="17"/>
  </w:num>
  <w:num w:numId="35" w16cid:durableId="1547454033">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6257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3128359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07048"/>
    <w:rsid w:val="00012C17"/>
    <w:rsid w:val="00017556"/>
    <w:rsid w:val="00027099"/>
    <w:rsid w:val="00036D27"/>
    <w:rsid w:val="00041189"/>
    <w:rsid w:val="000415DE"/>
    <w:rsid w:val="00043DB9"/>
    <w:rsid w:val="000458CE"/>
    <w:rsid w:val="0004729D"/>
    <w:rsid w:val="00050255"/>
    <w:rsid w:val="00050D48"/>
    <w:rsid w:val="00053D42"/>
    <w:rsid w:val="00055AEB"/>
    <w:rsid w:val="00055D54"/>
    <w:rsid w:val="00057048"/>
    <w:rsid w:val="000628E6"/>
    <w:rsid w:val="00070CEA"/>
    <w:rsid w:val="00072637"/>
    <w:rsid w:val="00073DE4"/>
    <w:rsid w:val="00073E3B"/>
    <w:rsid w:val="00095FBB"/>
    <w:rsid w:val="0009720E"/>
    <w:rsid w:val="000A4C02"/>
    <w:rsid w:val="000A7B2A"/>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16E5"/>
    <w:rsid w:val="00141AAD"/>
    <w:rsid w:val="001452D6"/>
    <w:rsid w:val="00145825"/>
    <w:rsid w:val="00154F42"/>
    <w:rsid w:val="001568BE"/>
    <w:rsid w:val="001576EC"/>
    <w:rsid w:val="001649A6"/>
    <w:rsid w:val="00167F31"/>
    <w:rsid w:val="00170DB6"/>
    <w:rsid w:val="001744E9"/>
    <w:rsid w:val="00193CCA"/>
    <w:rsid w:val="001949D1"/>
    <w:rsid w:val="001A3279"/>
    <w:rsid w:val="001A47C9"/>
    <w:rsid w:val="001B6373"/>
    <w:rsid w:val="001C7CDD"/>
    <w:rsid w:val="001D34E8"/>
    <w:rsid w:val="001D564A"/>
    <w:rsid w:val="001E2FEE"/>
    <w:rsid w:val="001E5ED5"/>
    <w:rsid w:val="001E69C6"/>
    <w:rsid w:val="001F5BE0"/>
    <w:rsid w:val="00201477"/>
    <w:rsid w:val="00205AE4"/>
    <w:rsid w:val="002151BA"/>
    <w:rsid w:val="002415BB"/>
    <w:rsid w:val="00242267"/>
    <w:rsid w:val="0024351A"/>
    <w:rsid w:val="002458CB"/>
    <w:rsid w:val="00251A6A"/>
    <w:rsid w:val="002529AD"/>
    <w:rsid w:val="00252F04"/>
    <w:rsid w:val="00256D69"/>
    <w:rsid w:val="0026303B"/>
    <w:rsid w:val="002644F8"/>
    <w:rsid w:val="00272E14"/>
    <w:rsid w:val="00286335"/>
    <w:rsid w:val="00287419"/>
    <w:rsid w:val="0029063D"/>
    <w:rsid w:val="002A007E"/>
    <w:rsid w:val="002A2C06"/>
    <w:rsid w:val="002A3C87"/>
    <w:rsid w:val="002B11E0"/>
    <w:rsid w:val="002B5853"/>
    <w:rsid w:val="002B6BDC"/>
    <w:rsid w:val="002B71D3"/>
    <w:rsid w:val="002C64E3"/>
    <w:rsid w:val="002D2F0E"/>
    <w:rsid w:val="002D3D67"/>
    <w:rsid w:val="002D40BD"/>
    <w:rsid w:val="002D4E1A"/>
    <w:rsid w:val="002E0EBF"/>
    <w:rsid w:val="002E4EA3"/>
    <w:rsid w:val="002F09FF"/>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43C14"/>
    <w:rsid w:val="004501A3"/>
    <w:rsid w:val="0045397E"/>
    <w:rsid w:val="00455B8A"/>
    <w:rsid w:val="00465F44"/>
    <w:rsid w:val="00480F05"/>
    <w:rsid w:val="0048385D"/>
    <w:rsid w:val="004943E4"/>
    <w:rsid w:val="00495AFA"/>
    <w:rsid w:val="004A2A78"/>
    <w:rsid w:val="004B273C"/>
    <w:rsid w:val="004C26CD"/>
    <w:rsid w:val="004C52CD"/>
    <w:rsid w:val="004D00FF"/>
    <w:rsid w:val="004D3C1E"/>
    <w:rsid w:val="004E2722"/>
    <w:rsid w:val="004E46BC"/>
    <w:rsid w:val="004E651D"/>
    <w:rsid w:val="004F4E84"/>
    <w:rsid w:val="004F56A6"/>
    <w:rsid w:val="004F7D9A"/>
    <w:rsid w:val="005028ED"/>
    <w:rsid w:val="00503339"/>
    <w:rsid w:val="00503E4C"/>
    <w:rsid w:val="00514920"/>
    <w:rsid w:val="00514EE5"/>
    <w:rsid w:val="0052502B"/>
    <w:rsid w:val="005319EC"/>
    <w:rsid w:val="00533064"/>
    <w:rsid w:val="00541391"/>
    <w:rsid w:val="0054275A"/>
    <w:rsid w:val="0054438F"/>
    <w:rsid w:val="00546A4B"/>
    <w:rsid w:val="00547E18"/>
    <w:rsid w:val="0055224E"/>
    <w:rsid w:val="0056320F"/>
    <w:rsid w:val="00564B3A"/>
    <w:rsid w:val="00566E99"/>
    <w:rsid w:val="00576777"/>
    <w:rsid w:val="0058625E"/>
    <w:rsid w:val="005958A0"/>
    <w:rsid w:val="005A1742"/>
    <w:rsid w:val="005A6256"/>
    <w:rsid w:val="005A6B42"/>
    <w:rsid w:val="005B0FED"/>
    <w:rsid w:val="005B1261"/>
    <w:rsid w:val="005B3F6F"/>
    <w:rsid w:val="005B56D2"/>
    <w:rsid w:val="005C03A3"/>
    <w:rsid w:val="005C13E7"/>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0785"/>
    <w:rsid w:val="00696C21"/>
    <w:rsid w:val="006A03FD"/>
    <w:rsid w:val="006A4078"/>
    <w:rsid w:val="006B1918"/>
    <w:rsid w:val="006B5027"/>
    <w:rsid w:val="006C68F5"/>
    <w:rsid w:val="006D2567"/>
    <w:rsid w:val="006E2D60"/>
    <w:rsid w:val="006E5E5F"/>
    <w:rsid w:val="00700816"/>
    <w:rsid w:val="00700F45"/>
    <w:rsid w:val="0070415C"/>
    <w:rsid w:val="00704752"/>
    <w:rsid w:val="0070520C"/>
    <w:rsid w:val="00711409"/>
    <w:rsid w:val="00713E4D"/>
    <w:rsid w:val="0072653D"/>
    <w:rsid w:val="00735E50"/>
    <w:rsid w:val="00752E1C"/>
    <w:rsid w:val="0075383A"/>
    <w:rsid w:val="007668E1"/>
    <w:rsid w:val="007675A4"/>
    <w:rsid w:val="00775896"/>
    <w:rsid w:val="0078215C"/>
    <w:rsid w:val="00783C4B"/>
    <w:rsid w:val="0078548B"/>
    <w:rsid w:val="00787E45"/>
    <w:rsid w:val="0079062A"/>
    <w:rsid w:val="00791E05"/>
    <w:rsid w:val="00792DB3"/>
    <w:rsid w:val="007A49D1"/>
    <w:rsid w:val="007A5CFE"/>
    <w:rsid w:val="007B12A5"/>
    <w:rsid w:val="007B17EB"/>
    <w:rsid w:val="007B4745"/>
    <w:rsid w:val="007C51B7"/>
    <w:rsid w:val="007C6CA3"/>
    <w:rsid w:val="007D0501"/>
    <w:rsid w:val="007D3FEE"/>
    <w:rsid w:val="007D4F71"/>
    <w:rsid w:val="007D65B4"/>
    <w:rsid w:val="007F1F46"/>
    <w:rsid w:val="007F4B78"/>
    <w:rsid w:val="008007F7"/>
    <w:rsid w:val="00802D13"/>
    <w:rsid w:val="00803821"/>
    <w:rsid w:val="0083113F"/>
    <w:rsid w:val="00831232"/>
    <w:rsid w:val="00834D02"/>
    <w:rsid w:val="0083539C"/>
    <w:rsid w:val="00840B6C"/>
    <w:rsid w:val="00845050"/>
    <w:rsid w:val="00847168"/>
    <w:rsid w:val="00857CD1"/>
    <w:rsid w:val="0086401F"/>
    <w:rsid w:val="0086407E"/>
    <w:rsid w:val="00864858"/>
    <w:rsid w:val="0086507F"/>
    <w:rsid w:val="00867089"/>
    <w:rsid w:val="00871803"/>
    <w:rsid w:val="00875288"/>
    <w:rsid w:val="00880948"/>
    <w:rsid w:val="008810F8"/>
    <w:rsid w:val="00884B42"/>
    <w:rsid w:val="00886E5F"/>
    <w:rsid w:val="00893853"/>
    <w:rsid w:val="00895C2B"/>
    <w:rsid w:val="008B286B"/>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40DA"/>
    <w:rsid w:val="009B704E"/>
    <w:rsid w:val="009B7C67"/>
    <w:rsid w:val="009C2459"/>
    <w:rsid w:val="009C2651"/>
    <w:rsid w:val="009D43F0"/>
    <w:rsid w:val="009E6F48"/>
    <w:rsid w:val="009F71E9"/>
    <w:rsid w:val="00A01F9D"/>
    <w:rsid w:val="00A05EDD"/>
    <w:rsid w:val="00A10B19"/>
    <w:rsid w:val="00A11F06"/>
    <w:rsid w:val="00A1439A"/>
    <w:rsid w:val="00A157FA"/>
    <w:rsid w:val="00A23488"/>
    <w:rsid w:val="00A25347"/>
    <w:rsid w:val="00A25B7F"/>
    <w:rsid w:val="00A35F5F"/>
    <w:rsid w:val="00A36DFB"/>
    <w:rsid w:val="00A431E1"/>
    <w:rsid w:val="00A54611"/>
    <w:rsid w:val="00A5694F"/>
    <w:rsid w:val="00A575C7"/>
    <w:rsid w:val="00A64EFC"/>
    <w:rsid w:val="00A76002"/>
    <w:rsid w:val="00A77445"/>
    <w:rsid w:val="00A85221"/>
    <w:rsid w:val="00A8696F"/>
    <w:rsid w:val="00A918A2"/>
    <w:rsid w:val="00AB1520"/>
    <w:rsid w:val="00AB35C8"/>
    <w:rsid w:val="00AC1C05"/>
    <w:rsid w:val="00AC6D5B"/>
    <w:rsid w:val="00AE0BA9"/>
    <w:rsid w:val="00AE16E4"/>
    <w:rsid w:val="00AE1752"/>
    <w:rsid w:val="00AE5900"/>
    <w:rsid w:val="00B0274C"/>
    <w:rsid w:val="00B02961"/>
    <w:rsid w:val="00B1090A"/>
    <w:rsid w:val="00B177A0"/>
    <w:rsid w:val="00B338DA"/>
    <w:rsid w:val="00B4122C"/>
    <w:rsid w:val="00B447E7"/>
    <w:rsid w:val="00B45DA8"/>
    <w:rsid w:val="00B46A70"/>
    <w:rsid w:val="00B4785A"/>
    <w:rsid w:val="00B553C7"/>
    <w:rsid w:val="00B56364"/>
    <w:rsid w:val="00B66CD7"/>
    <w:rsid w:val="00B80C22"/>
    <w:rsid w:val="00B814D7"/>
    <w:rsid w:val="00B839FF"/>
    <w:rsid w:val="00B843A7"/>
    <w:rsid w:val="00BA67CE"/>
    <w:rsid w:val="00BB26E4"/>
    <w:rsid w:val="00BB53A1"/>
    <w:rsid w:val="00BC6EA0"/>
    <w:rsid w:val="00BD5423"/>
    <w:rsid w:val="00BD629B"/>
    <w:rsid w:val="00BF0AE6"/>
    <w:rsid w:val="00BF1DAB"/>
    <w:rsid w:val="00BF305D"/>
    <w:rsid w:val="00BF5587"/>
    <w:rsid w:val="00C076F1"/>
    <w:rsid w:val="00C07B3E"/>
    <w:rsid w:val="00C102BA"/>
    <w:rsid w:val="00C11900"/>
    <w:rsid w:val="00C220D1"/>
    <w:rsid w:val="00C2433C"/>
    <w:rsid w:val="00C4385C"/>
    <w:rsid w:val="00C459AB"/>
    <w:rsid w:val="00C47DF9"/>
    <w:rsid w:val="00C56921"/>
    <w:rsid w:val="00C56C00"/>
    <w:rsid w:val="00C56DBF"/>
    <w:rsid w:val="00C7152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C3692"/>
    <w:rsid w:val="00CD1B6F"/>
    <w:rsid w:val="00CF39F6"/>
    <w:rsid w:val="00D0772B"/>
    <w:rsid w:val="00D249A4"/>
    <w:rsid w:val="00D26C69"/>
    <w:rsid w:val="00D27EBD"/>
    <w:rsid w:val="00D32266"/>
    <w:rsid w:val="00D353C3"/>
    <w:rsid w:val="00D371EC"/>
    <w:rsid w:val="00D42360"/>
    <w:rsid w:val="00D425EF"/>
    <w:rsid w:val="00D47DAF"/>
    <w:rsid w:val="00D53429"/>
    <w:rsid w:val="00D563C7"/>
    <w:rsid w:val="00D64A96"/>
    <w:rsid w:val="00D65478"/>
    <w:rsid w:val="00D87273"/>
    <w:rsid w:val="00D91691"/>
    <w:rsid w:val="00D96DBF"/>
    <w:rsid w:val="00DA177E"/>
    <w:rsid w:val="00DA1DFF"/>
    <w:rsid w:val="00DA3153"/>
    <w:rsid w:val="00DB0E7F"/>
    <w:rsid w:val="00DB40F7"/>
    <w:rsid w:val="00DB4EA0"/>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A47B0"/>
    <w:rsid w:val="00EB1C7D"/>
    <w:rsid w:val="00EB5DD1"/>
    <w:rsid w:val="00ED3929"/>
    <w:rsid w:val="00ED41E4"/>
    <w:rsid w:val="00ED6644"/>
    <w:rsid w:val="00EE19AB"/>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4249"/>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NoSpacingChar">
    <w:name w:val="No Spacing Char"/>
    <w:link w:val="NoSpacing"/>
    <w:uiPriority w:val="1"/>
    <w:locked/>
    <w:rsid w:val="00036D27"/>
    <w:rPr>
      <w:rFonts w:eastAsia="Times New Roman"/>
    </w:rPr>
  </w:style>
  <w:style w:type="character" w:customStyle="1" w:styleId="Heading30">
    <w:name w:val="Heading #3_"/>
    <w:link w:val="Heading31"/>
    <w:rsid w:val="00007048"/>
    <w:rPr>
      <w:rFonts w:ascii="Times New Roman" w:eastAsia="Times New Roman" w:hAnsi="Times New Roman"/>
      <w:b/>
      <w:bCs/>
      <w:shd w:val="clear" w:color="auto" w:fill="FFFFFF"/>
    </w:rPr>
  </w:style>
  <w:style w:type="paragraph" w:customStyle="1" w:styleId="Heading31">
    <w:name w:val="Heading #31"/>
    <w:basedOn w:val="Normal"/>
    <w:link w:val="Heading30"/>
    <w:rsid w:val="00007048"/>
    <w:pPr>
      <w:widowControl w:val="0"/>
      <w:shd w:val="clear" w:color="auto" w:fill="FFFFFF"/>
      <w:spacing w:line="211" w:lineRule="exact"/>
      <w:jc w:val="both"/>
      <w:outlineLvl w:val="2"/>
    </w:pPr>
    <w:rPr>
      <w:b/>
      <w:bC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672340">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2105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6</Pages>
  <Words>1486</Words>
  <Characters>8475</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Luiza V</cp:lastModifiedBy>
  <cp:revision>25</cp:revision>
  <cp:lastPrinted>2022-03-23T18:41:00Z</cp:lastPrinted>
  <dcterms:created xsi:type="dcterms:W3CDTF">2021-04-21T13:10:00Z</dcterms:created>
  <dcterms:modified xsi:type="dcterms:W3CDTF">2026-02-13T19:47:00Z</dcterms:modified>
</cp:coreProperties>
</file>